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9E4" w:rsidRPr="00341065" w:rsidRDefault="009E724E" w:rsidP="00070629">
      <w:pPr>
        <w:spacing w:before="120" w:after="120"/>
        <w:jc w:val="center"/>
        <w:rPr>
          <w:rFonts w:ascii="Trebuchet MS" w:hAnsi="Trebuchet MS"/>
          <w:b/>
          <w:lang w:val="en-GB"/>
        </w:rPr>
      </w:pPr>
      <w:r>
        <w:rPr>
          <w:rFonts w:ascii="Trebuchet MS" w:hAnsi="Trebuchet MS"/>
          <w:b/>
          <w:lang w:val="en-GB"/>
        </w:rPr>
        <w:t xml:space="preserve">LIST OF ELIGIBLE EXPENDITURES </w:t>
      </w:r>
    </w:p>
    <w:p w:rsidR="006A0A41" w:rsidRPr="00801A06" w:rsidRDefault="000935F2" w:rsidP="00070629">
      <w:pPr>
        <w:spacing w:before="120" w:after="120"/>
        <w:jc w:val="center"/>
        <w:rPr>
          <w:rFonts w:ascii="Trebuchet MS" w:hAnsi="Trebuchet MS"/>
          <w:b/>
          <w:lang w:val="it-IT"/>
        </w:rPr>
      </w:pPr>
      <w:r w:rsidRPr="00801A06">
        <w:rPr>
          <w:rFonts w:ascii="Trebuchet MS" w:hAnsi="Trebuchet MS"/>
          <w:b/>
          <w:lang w:val="it-IT"/>
        </w:rPr>
        <w:t>f</w:t>
      </w:r>
      <w:r w:rsidR="006A0A41" w:rsidRPr="00801A06">
        <w:rPr>
          <w:rFonts w:ascii="Trebuchet MS" w:hAnsi="Trebuchet MS"/>
          <w:b/>
          <w:lang w:val="it-IT"/>
        </w:rPr>
        <w:t xml:space="preserve">or </w:t>
      </w:r>
      <w:r w:rsidR="009E724E" w:rsidRPr="00801A06">
        <w:rPr>
          <w:rFonts w:ascii="Trebuchet MS" w:hAnsi="Trebuchet MS"/>
          <w:b/>
          <w:lang w:val="it-IT"/>
        </w:rPr>
        <w:t>INTERREG V-A ROMANIA-BULGARIA PROGRAMME</w:t>
      </w:r>
    </w:p>
    <w:p w:rsidR="00CB45EE" w:rsidRDefault="009E724E" w:rsidP="00070629">
      <w:pPr>
        <w:spacing w:before="120" w:after="120"/>
        <w:jc w:val="center"/>
        <w:rPr>
          <w:rFonts w:ascii="Trebuchet MS" w:hAnsi="Trebuchet MS"/>
          <w:b/>
          <w:lang w:val="en-GB"/>
        </w:rPr>
      </w:pPr>
      <w:r>
        <w:rPr>
          <w:rFonts w:ascii="Trebuchet MS" w:hAnsi="Trebuchet MS"/>
          <w:b/>
          <w:lang w:val="en-GB"/>
        </w:rPr>
        <w:t xml:space="preserve">applicable to </w:t>
      </w:r>
      <w:r w:rsidR="00CB45EE" w:rsidRPr="00341065">
        <w:rPr>
          <w:rFonts w:ascii="Trebuchet MS" w:hAnsi="Trebuchet MS"/>
          <w:b/>
          <w:lang w:val="en-GB"/>
        </w:rPr>
        <w:t>Priority axis 1-5</w:t>
      </w:r>
      <w:r w:rsidR="001143A7">
        <w:rPr>
          <w:rFonts w:ascii="Trebuchet MS" w:hAnsi="Trebuchet MS"/>
          <w:b/>
          <w:lang w:val="en-GB"/>
        </w:rPr>
        <w:t xml:space="preserve"> </w:t>
      </w:r>
    </w:p>
    <w:p w:rsidR="00F45F87" w:rsidRDefault="00F45F87" w:rsidP="00F45F87">
      <w:pPr>
        <w:pStyle w:val="Default"/>
        <w:jc w:val="both"/>
        <w:rPr>
          <w:rFonts w:ascii="Trebuchet MS" w:hAnsi="Trebuchet MS"/>
          <w:sz w:val="22"/>
          <w:szCs w:val="22"/>
          <w:lang w:val="en-GB"/>
        </w:rPr>
      </w:pPr>
      <w:r w:rsidRPr="00F45F87">
        <w:rPr>
          <w:rFonts w:ascii="Trebuchet MS" w:hAnsi="Trebuchet MS"/>
          <w:sz w:val="22"/>
          <w:szCs w:val="22"/>
          <w:lang w:val="en-GB"/>
        </w:rPr>
        <w:t>Having regard to</w:t>
      </w:r>
      <w:r>
        <w:rPr>
          <w:rFonts w:ascii="Trebuchet MS" w:hAnsi="Trebuchet MS"/>
          <w:sz w:val="22"/>
          <w:szCs w:val="22"/>
          <w:lang w:val="en-GB"/>
        </w:rPr>
        <w:t>:</w:t>
      </w:r>
      <w:r w:rsidRPr="00F45F87">
        <w:rPr>
          <w:rFonts w:ascii="Trebuchet MS" w:hAnsi="Trebuchet MS"/>
          <w:sz w:val="22"/>
          <w:szCs w:val="22"/>
          <w:lang w:val="en-GB"/>
        </w:rPr>
        <w:t xml:space="preserve"> </w:t>
      </w:r>
    </w:p>
    <w:p w:rsidR="00F45F87" w:rsidRDefault="00F45F87" w:rsidP="00F45F87">
      <w:pPr>
        <w:pStyle w:val="Default"/>
        <w:jc w:val="both"/>
        <w:rPr>
          <w:rFonts w:ascii="Trebuchet MS" w:hAnsi="Trebuchet MS"/>
          <w:sz w:val="22"/>
          <w:szCs w:val="22"/>
          <w:lang w:val="en-GB"/>
        </w:rPr>
      </w:pPr>
    </w:p>
    <w:p w:rsidR="001D0EBD" w:rsidRDefault="00F45F87" w:rsidP="00F45F87">
      <w:pPr>
        <w:pStyle w:val="Default"/>
        <w:jc w:val="both"/>
        <w:rPr>
          <w:rFonts w:ascii="Trebuchet MS" w:hAnsi="Trebuchet MS"/>
          <w:sz w:val="22"/>
          <w:szCs w:val="22"/>
          <w:lang w:val="en-GB"/>
        </w:rPr>
      </w:pPr>
      <w:r>
        <w:rPr>
          <w:rFonts w:ascii="Trebuchet MS" w:hAnsi="Trebuchet MS"/>
          <w:sz w:val="22"/>
          <w:szCs w:val="22"/>
          <w:lang w:val="en-GB"/>
        </w:rPr>
        <w:t>A</w:t>
      </w:r>
      <w:r w:rsidRPr="00F45F87">
        <w:rPr>
          <w:rFonts w:ascii="Trebuchet MS" w:hAnsi="Trebuchet MS"/>
          <w:sz w:val="22"/>
          <w:szCs w:val="22"/>
          <w:lang w:val="en-GB"/>
        </w:rPr>
        <w:t>rticles 65 to 71 of 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rsidR="00F45F87" w:rsidRDefault="00F45F87" w:rsidP="00F45F87">
      <w:pPr>
        <w:pStyle w:val="Default"/>
        <w:jc w:val="both"/>
        <w:rPr>
          <w:rFonts w:ascii="Trebuchet MS" w:hAnsi="Trebuchet MS"/>
          <w:sz w:val="22"/>
          <w:szCs w:val="22"/>
          <w:lang w:val="en-GB"/>
        </w:rPr>
      </w:pPr>
    </w:p>
    <w:p w:rsidR="00F45F87" w:rsidRDefault="00F45F87" w:rsidP="00F45F87">
      <w:pPr>
        <w:pStyle w:val="Default"/>
        <w:jc w:val="both"/>
        <w:rPr>
          <w:rFonts w:ascii="Trebuchet MS" w:hAnsi="Trebuchet MS"/>
          <w:sz w:val="22"/>
          <w:szCs w:val="22"/>
          <w:lang w:val="en-GB"/>
        </w:rPr>
      </w:pPr>
      <w:r>
        <w:rPr>
          <w:rFonts w:ascii="Trebuchet MS" w:hAnsi="Trebuchet MS"/>
          <w:sz w:val="22"/>
          <w:szCs w:val="22"/>
          <w:lang w:val="en-GB"/>
        </w:rPr>
        <w:t>Regulation (EU) No 1301/2013 of the European Parliament and of the Council of 17 December 2013 on the European Regional Development Fund and on the specific provisions concerning the Investment for growth and jobs goal and repealing Regulation (EC) No 1080/2006</w:t>
      </w:r>
    </w:p>
    <w:p w:rsidR="00F45F87" w:rsidRDefault="00F45F87" w:rsidP="00F45F87">
      <w:pPr>
        <w:pStyle w:val="Default"/>
        <w:jc w:val="both"/>
        <w:rPr>
          <w:rFonts w:ascii="Trebuchet MS" w:hAnsi="Trebuchet MS"/>
          <w:sz w:val="22"/>
          <w:szCs w:val="22"/>
          <w:lang w:val="en-GB"/>
        </w:rPr>
      </w:pPr>
    </w:p>
    <w:p w:rsidR="00F45F87" w:rsidRDefault="00F45F87" w:rsidP="00F45F87">
      <w:pPr>
        <w:pStyle w:val="Default"/>
        <w:jc w:val="both"/>
        <w:rPr>
          <w:rFonts w:ascii="Trebuchet MS" w:hAnsi="Trebuchet MS"/>
          <w:sz w:val="22"/>
          <w:szCs w:val="22"/>
          <w:lang w:val="en-GB"/>
        </w:rPr>
      </w:pPr>
      <w:r>
        <w:rPr>
          <w:rFonts w:ascii="Trebuchet MS" w:hAnsi="Trebuchet MS"/>
          <w:sz w:val="22"/>
          <w:szCs w:val="22"/>
          <w:lang w:val="en-GB"/>
        </w:rPr>
        <w:t>Regulation (EU) No 1299/2013 of the European Parliament and of the Council of 17 December 2013 on specific provisions for the support from the European Regional Development Fund to the European territorial cooperation goal</w:t>
      </w:r>
    </w:p>
    <w:p w:rsidR="00F45F87" w:rsidRDefault="00F45F87" w:rsidP="00F45F87">
      <w:pPr>
        <w:pStyle w:val="Default"/>
        <w:jc w:val="both"/>
        <w:rPr>
          <w:rFonts w:ascii="Trebuchet MS" w:hAnsi="Trebuchet MS"/>
          <w:sz w:val="22"/>
          <w:szCs w:val="22"/>
          <w:lang w:val="en-GB"/>
        </w:rPr>
      </w:pPr>
    </w:p>
    <w:p w:rsidR="00F45F87" w:rsidRDefault="00F45F87" w:rsidP="00F45F87">
      <w:pPr>
        <w:pStyle w:val="Default"/>
        <w:jc w:val="both"/>
        <w:rPr>
          <w:rFonts w:ascii="Trebuchet MS" w:hAnsi="Trebuchet MS"/>
          <w:sz w:val="22"/>
          <w:szCs w:val="22"/>
          <w:lang w:val="en-GB"/>
        </w:rPr>
      </w:pPr>
      <w:r>
        <w:rPr>
          <w:rFonts w:ascii="Trebuchet MS" w:hAnsi="Trebuchet MS"/>
          <w:sz w:val="22"/>
          <w:szCs w:val="22"/>
          <w:lang w:val="en-GB"/>
        </w:rPr>
        <w:t>Commission Delegated Regulation (EU) No 481/2014 of 4 March 2014 supplementing Regulation (EU) No 1299/2013 of the European Parliament and of the Council with regard to specific rules on eligibility of expenditure for cooperation programmes</w:t>
      </w:r>
    </w:p>
    <w:p w:rsidR="00F45F87" w:rsidRDefault="00F45F87" w:rsidP="00F45F87">
      <w:pPr>
        <w:pStyle w:val="Default"/>
        <w:jc w:val="both"/>
        <w:rPr>
          <w:rFonts w:ascii="Trebuchet MS" w:hAnsi="Trebuchet MS"/>
          <w:sz w:val="22"/>
          <w:szCs w:val="22"/>
          <w:lang w:val="en-GB"/>
        </w:rPr>
      </w:pPr>
    </w:p>
    <w:p w:rsidR="006C4BFC" w:rsidRDefault="006C4BFC" w:rsidP="00F45F87">
      <w:pPr>
        <w:pStyle w:val="Default"/>
        <w:jc w:val="both"/>
        <w:rPr>
          <w:rFonts w:ascii="Trebuchet MS" w:hAnsi="Trebuchet MS"/>
          <w:sz w:val="22"/>
          <w:szCs w:val="22"/>
          <w:lang w:val="en-GB"/>
        </w:rPr>
      </w:pPr>
      <w:r>
        <w:rPr>
          <w:rFonts w:ascii="Trebuchet MS" w:hAnsi="Trebuchet MS"/>
          <w:sz w:val="22"/>
          <w:szCs w:val="22"/>
          <w:lang w:val="en-GB"/>
        </w:rPr>
        <w:t>The Monitoring Committee of Interreg V-A Romania-Bulgaria have adopted the following list of eligible expenditure for projects financed under Priority Axis 1 to 5:</w:t>
      </w:r>
    </w:p>
    <w:p w:rsidR="006C4BFC" w:rsidRPr="00F45F87" w:rsidRDefault="006C4BFC" w:rsidP="00F45F87">
      <w:pPr>
        <w:pStyle w:val="Default"/>
        <w:jc w:val="both"/>
        <w:rPr>
          <w:rFonts w:ascii="Trebuchet MS" w:hAnsi="Trebuchet MS"/>
          <w:sz w:val="22"/>
          <w:szCs w:val="22"/>
          <w:lang w:val="en-GB"/>
        </w:rPr>
      </w:pPr>
    </w:p>
    <w:p w:rsidR="00535A45" w:rsidRDefault="006C4BFC" w:rsidP="00070629">
      <w:pPr>
        <w:spacing w:before="120" w:after="120"/>
        <w:jc w:val="both"/>
        <w:rPr>
          <w:rFonts w:ascii="Trebuchet MS" w:hAnsi="Trebuchet MS"/>
          <w:lang w:val="en-GB"/>
        </w:rPr>
      </w:pPr>
      <w:r w:rsidRPr="003C460F">
        <w:rPr>
          <w:rFonts w:ascii="Trebuchet MS" w:hAnsi="Trebuchet MS"/>
          <w:b/>
          <w:lang w:val="en-GB"/>
        </w:rPr>
        <w:t>Article 1</w:t>
      </w:r>
      <w:r>
        <w:rPr>
          <w:rFonts w:ascii="Trebuchet MS" w:hAnsi="Trebuchet MS"/>
          <w:lang w:val="en-GB"/>
        </w:rPr>
        <w:t xml:space="preserve">. </w:t>
      </w:r>
    </w:p>
    <w:p w:rsidR="007F649A" w:rsidRPr="0026639C" w:rsidRDefault="007F649A" w:rsidP="0026639C">
      <w:pPr>
        <w:pStyle w:val="ListParagraph"/>
        <w:numPr>
          <w:ilvl w:val="0"/>
          <w:numId w:val="52"/>
        </w:numPr>
        <w:spacing w:before="120" w:after="120"/>
        <w:jc w:val="both"/>
        <w:rPr>
          <w:rFonts w:ascii="Trebuchet MS" w:hAnsi="Trebuchet MS"/>
          <w:lang w:val="en-GB"/>
        </w:rPr>
      </w:pPr>
      <w:r w:rsidRPr="0026639C">
        <w:rPr>
          <w:rFonts w:ascii="Trebuchet MS" w:hAnsi="Trebuchet MS"/>
          <w:lang w:val="en-GB"/>
        </w:rPr>
        <w:t>E</w:t>
      </w:r>
      <w:r w:rsidR="00154BB2" w:rsidRPr="0026639C">
        <w:rPr>
          <w:rFonts w:ascii="Trebuchet MS" w:hAnsi="Trebuchet MS"/>
          <w:lang w:val="en-GB"/>
        </w:rPr>
        <w:t xml:space="preserve">xpenditure under </w:t>
      </w:r>
      <w:r w:rsidR="006C4BFC" w:rsidRPr="0026639C">
        <w:rPr>
          <w:rFonts w:ascii="Trebuchet MS" w:hAnsi="Trebuchet MS"/>
          <w:lang w:val="en-GB"/>
        </w:rPr>
        <w:t>Interreg V-A Romania-Bulgaria Programme</w:t>
      </w:r>
      <w:r w:rsidRPr="0026639C">
        <w:rPr>
          <w:rFonts w:ascii="Trebuchet MS" w:hAnsi="Trebuchet MS"/>
          <w:lang w:val="en-GB"/>
        </w:rPr>
        <w:t xml:space="preserve"> </w:t>
      </w:r>
      <w:r w:rsidR="00154BB2" w:rsidRPr="0026639C">
        <w:rPr>
          <w:rFonts w:ascii="Trebuchet MS" w:hAnsi="Trebuchet MS"/>
          <w:lang w:val="en-GB"/>
        </w:rPr>
        <w:t xml:space="preserve">is </w:t>
      </w:r>
      <w:r w:rsidRPr="0026639C">
        <w:rPr>
          <w:rFonts w:ascii="Trebuchet MS" w:hAnsi="Trebuchet MS"/>
          <w:lang w:val="en-GB"/>
        </w:rPr>
        <w:t>considered eligible if:</w:t>
      </w:r>
    </w:p>
    <w:p w:rsidR="00341065" w:rsidRPr="00341065" w:rsidRDefault="00341065" w:rsidP="00070629">
      <w:pPr>
        <w:widowControl w:val="0"/>
        <w:numPr>
          <w:ilvl w:val="0"/>
          <w:numId w:val="2"/>
        </w:numPr>
        <w:tabs>
          <w:tab w:val="left" w:pos="-1440"/>
          <w:tab w:val="left" w:pos="-720"/>
          <w:tab w:val="left" w:pos="0"/>
          <w:tab w:val="left" w:pos="5580"/>
        </w:tabs>
        <w:spacing w:before="120" w:after="120" w:line="240" w:lineRule="auto"/>
        <w:jc w:val="both"/>
        <w:rPr>
          <w:rFonts w:ascii="Trebuchet MS" w:hAnsi="Trebuchet MS"/>
          <w:lang w:val="en-GB"/>
        </w:rPr>
      </w:pPr>
      <w:r w:rsidRPr="00341065">
        <w:rPr>
          <w:rFonts w:ascii="Trebuchet MS" w:hAnsi="Trebuchet MS"/>
          <w:lang w:val="en-GB"/>
        </w:rPr>
        <w:t xml:space="preserve">is </w:t>
      </w:r>
      <w:r w:rsidRPr="00341065">
        <w:rPr>
          <w:rFonts w:ascii="Trebuchet MS" w:hAnsi="Trebuchet MS"/>
          <w:b/>
          <w:bCs/>
          <w:lang w:val="en-GB"/>
        </w:rPr>
        <w:t>necessary</w:t>
      </w:r>
      <w:r w:rsidRPr="00341065">
        <w:rPr>
          <w:rFonts w:ascii="Trebuchet MS" w:hAnsi="Trebuchet MS"/>
          <w:lang w:val="en-GB"/>
        </w:rPr>
        <w:t xml:space="preserve"> for initiating and carrying out the </w:t>
      </w:r>
      <w:r w:rsidR="002D5561">
        <w:rPr>
          <w:rFonts w:ascii="Trebuchet MS" w:hAnsi="Trebuchet MS"/>
          <w:lang w:val="en-GB"/>
        </w:rPr>
        <w:t>project</w:t>
      </w:r>
      <w:r w:rsidRPr="00341065">
        <w:rPr>
          <w:rFonts w:ascii="Trebuchet MS" w:hAnsi="Trebuchet MS"/>
          <w:lang w:val="en-GB"/>
        </w:rPr>
        <w:t xml:space="preserve"> and compl</w:t>
      </w:r>
      <w:r w:rsidR="00CE3BEE">
        <w:rPr>
          <w:rFonts w:ascii="Trebuchet MS" w:hAnsi="Trebuchet MS"/>
          <w:lang w:val="en-GB"/>
        </w:rPr>
        <w:t>ies</w:t>
      </w:r>
      <w:r w:rsidRPr="00341065">
        <w:rPr>
          <w:rFonts w:ascii="Trebuchet MS" w:hAnsi="Trebuchet MS"/>
          <w:lang w:val="en-GB"/>
        </w:rPr>
        <w:t xml:space="preserve"> with the principles of sound financial management, in particular value for money and cost-effectiveness. </w:t>
      </w:r>
    </w:p>
    <w:p w:rsidR="00341065" w:rsidRPr="00341065" w:rsidRDefault="00341065" w:rsidP="00070629">
      <w:pPr>
        <w:widowControl w:val="0"/>
        <w:numPr>
          <w:ilvl w:val="0"/>
          <w:numId w:val="2"/>
        </w:numPr>
        <w:tabs>
          <w:tab w:val="left" w:pos="-1440"/>
          <w:tab w:val="left" w:pos="-720"/>
          <w:tab w:val="left" w:pos="0"/>
          <w:tab w:val="left" w:pos="5580"/>
        </w:tabs>
        <w:spacing w:before="120" w:after="120" w:line="240" w:lineRule="auto"/>
        <w:jc w:val="both"/>
        <w:rPr>
          <w:rFonts w:ascii="Trebuchet MS" w:hAnsi="Trebuchet MS"/>
          <w:lang w:val="en-GB"/>
        </w:rPr>
      </w:pPr>
      <w:r w:rsidRPr="00341065">
        <w:rPr>
          <w:rFonts w:ascii="Trebuchet MS" w:hAnsi="Trebuchet MS"/>
          <w:lang w:val="en-GB"/>
        </w:rPr>
        <w:t xml:space="preserve">is </w:t>
      </w:r>
      <w:r w:rsidRPr="00341065">
        <w:rPr>
          <w:rFonts w:ascii="Trebuchet MS" w:hAnsi="Trebuchet MS"/>
          <w:b/>
          <w:bCs/>
          <w:lang w:val="en-GB"/>
        </w:rPr>
        <w:t>in line</w:t>
      </w:r>
      <w:r w:rsidRPr="00341065">
        <w:rPr>
          <w:rFonts w:ascii="Trebuchet MS" w:hAnsi="Trebuchet MS"/>
          <w:lang w:val="en-GB"/>
        </w:rPr>
        <w:t xml:space="preserve"> with the provisions of the subsidy contract, co-financing contracts / monitoring agreement, national and European legislation;</w:t>
      </w:r>
    </w:p>
    <w:p w:rsidR="007F649A" w:rsidRDefault="007F649A" w:rsidP="00070629">
      <w:pPr>
        <w:widowControl w:val="0"/>
        <w:numPr>
          <w:ilvl w:val="0"/>
          <w:numId w:val="2"/>
        </w:numPr>
        <w:tabs>
          <w:tab w:val="left" w:pos="-1440"/>
          <w:tab w:val="left" w:pos="-720"/>
          <w:tab w:val="left" w:pos="0"/>
          <w:tab w:val="left" w:pos="5580"/>
        </w:tabs>
        <w:spacing w:before="120" w:after="120" w:line="240" w:lineRule="auto"/>
        <w:jc w:val="both"/>
        <w:rPr>
          <w:rFonts w:ascii="Trebuchet MS" w:hAnsi="Trebuchet MS"/>
          <w:lang w:val="en-GB"/>
        </w:rPr>
      </w:pPr>
      <w:r w:rsidRPr="00341065">
        <w:rPr>
          <w:rFonts w:ascii="Trebuchet MS" w:hAnsi="Trebuchet MS"/>
          <w:lang w:val="en-GB"/>
        </w:rPr>
        <w:t xml:space="preserve">the costs are definitively borne </w:t>
      </w:r>
      <w:r w:rsidRPr="00341065">
        <w:rPr>
          <w:rFonts w:ascii="Trebuchet MS" w:hAnsi="Trebuchet MS"/>
          <w:b/>
          <w:bCs/>
          <w:lang w:val="en-GB"/>
        </w:rPr>
        <w:t xml:space="preserve">by the </w:t>
      </w:r>
      <w:r w:rsidR="006C4BFC">
        <w:rPr>
          <w:rFonts w:ascii="Trebuchet MS" w:hAnsi="Trebuchet MS"/>
          <w:b/>
          <w:bCs/>
          <w:lang w:val="en-GB"/>
        </w:rPr>
        <w:t>beneficiary</w:t>
      </w:r>
      <w:r w:rsidRPr="00341065">
        <w:rPr>
          <w:rFonts w:ascii="Trebuchet MS" w:hAnsi="Trebuchet MS"/>
          <w:b/>
          <w:bCs/>
          <w:lang w:val="en-GB"/>
        </w:rPr>
        <w:t xml:space="preserve"> </w:t>
      </w:r>
      <w:r w:rsidRPr="00341065">
        <w:rPr>
          <w:rFonts w:ascii="Trebuchet MS" w:hAnsi="Trebuchet MS"/>
          <w:lang w:val="en-GB"/>
        </w:rPr>
        <w:t>and would not have arisen without the project.</w:t>
      </w:r>
    </w:p>
    <w:p w:rsidR="00CE3BEE" w:rsidRPr="00341065" w:rsidRDefault="00CE3BEE" w:rsidP="00070629">
      <w:pPr>
        <w:widowControl w:val="0"/>
        <w:numPr>
          <w:ilvl w:val="0"/>
          <w:numId w:val="2"/>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 xml:space="preserve">It </w:t>
      </w:r>
      <w:r w:rsidRPr="00D42356">
        <w:rPr>
          <w:rFonts w:ascii="Trebuchet MS" w:hAnsi="Trebuchet MS"/>
          <w:lang w:val="en-US"/>
        </w:rPr>
        <w:t xml:space="preserve">does not exceed the ceiling set </w:t>
      </w:r>
      <w:r>
        <w:rPr>
          <w:rFonts w:ascii="Trebuchet MS" w:hAnsi="Trebuchet MS"/>
          <w:lang w:val="en-US"/>
        </w:rPr>
        <w:t xml:space="preserve">at Programme level, available on the programme’s website </w:t>
      </w:r>
      <w:bookmarkStart w:id="0" w:name="_GoBack"/>
      <w:r>
        <w:rPr>
          <w:rFonts w:ascii="Trebuchet MS" w:hAnsi="Trebuchet MS"/>
          <w:lang w:val="en-US"/>
        </w:rPr>
        <w:t>www.</w:t>
      </w:r>
      <w:bookmarkEnd w:id="0"/>
      <w:del w:id="1" w:author="Ioana  Glavan" w:date="2016-02-24T15:07:00Z">
        <w:r w:rsidDel="00336EC1">
          <w:rPr>
            <w:rFonts w:ascii="Trebuchet MS" w:hAnsi="Trebuchet MS"/>
            <w:lang w:val="en-US"/>
          </w:rPr>
          <w:delText>cbcromaniabulgaria</w:delText>
        </w:r>
      </w:del>
      <w:ins w:id="2" w:author="Ioana  Glavan" w:date="2016-02-24T15:07:00Z">
        <w:r w:rsidR="00336EC1">
          <w:rPr>
            <w:rFonts w:ascii="Trebuchet MS" w:hAnsi="Trebuchet MS"/>
            <w:lang w:val="en-US"/>
          </w:rPr>
          <w:t>interregrobg</w:t>
        </w:r>
      </w:ins>
      <w:r>
        <w:rPr>
          <w:rFonts w:ascii="Trebuchet MS" w:hAnsi="Trebuchet MS"/>
          <w:lang w:val="en-US"/>
        </w:rPr>
        <w:t>.eu</w:t>
      </w:r>
      <w:r w:rsidRPr="00D42356">
        <w:rPr>
          <w:rFonts w:ascii="Trebuchet MS" w:hAnsi="Trebuchet MS"/>
          <w:lang w:val="en-US"/>
        </w:rPr>
        <w:t xml:space="preserve">. </w:t>
      </w:r>
      <w:r>
        <w:rPr>
          <w:rFonts w:ascii="Trebuchet MS" w:hAnsi="Trebuchet MS"/>
          <w:lang w:val="en-US"/>
        </w:rPr>
        <w:t>The ceilings</w:t>
      </w:r>
      <w:r w:rsidRPr="00D42356">
        <w:rPr>
          <w:rFonts w:ascii="Trebuchet MS" w:hAnsi="Trebuchet MS"/>
          <w:lang w:val="en-US"/>
        </w:rPr>
        <w:t xml:space="preserve"> will be periodically updated and during the implementation period of the projects, the beneficiaries may use the updated version, provided the total budget per category of expenditure is not exceeded.</w:t>
      </w:r>
    </w:p>
    <w:p w:rsidR="00725720" w:rsidRPr="00507D79" w:rsidRDefault="00C53016" w:rsidP="00507D79">
      <w:pPr>
        <w:widowControl w:val="0"/>
        <w:numPr>
          <w:ilvl w:val="0"/>
          <w:numId w:val="2"/>
        </w:numPr>
        <w:tabs>
          <w:tab w:val="left" w:pos="-1440"/>
          <w:tab w:val="left" w:pos="-720"/>
          <w:tab w:val="left" w:pos="0"/>
          <w:tab w:val="left" w:pos="5580"/>
        </w:tabs>
        <w:spacing w:before="120" w:after="120" w:line="240" w:lineRule="auto"/>
        <w:jc w:val="both"/>
        <w:rPr>
          <w:rFonts w:ascii="Trebuchet MS" w:hAnsi="Trebuchet MS"/>
          <w:lang w:val="en-GB"/>
        </w:rPr>
      </w:pPr>
      <w:r w:rsidRPr="00C53016">
        <w:rPr>
          <w:rFonts w:ascii="Trebuchet MS" w:hAnsi="Trebuchet MS"/>
          <w:lang w:val="en-GB"/>
        </w:rPr>
        <w:t xml:space="preserve">is committed by the beneficiary after project approval by the Monitoring Committee and </w:t>
      </w:r>
      <w:r w:rsidRPr="00BB58CC">
        <w:rPr>
          <w:rFonts w:ascii="Trebuchet MS" w:hAnsi="Trebuchet MS"/>
          <w:lang w:val="en-GB"/>
        </w:rPr>
        <w:t>the last day of implementation period and is paid out by the benefici</w:t>
      </w:r>
      <w:r w:rsidRPr="009C56B4">
        <w:rPr>
          <w:rFonts w:ascii="Trebuchet MS" w:hAnsi="Trebuchet MS"/>
          <w:lang w:val="en-GB"/>
        </w:rPr>
        <w:t xml:space="preserve">ary at the </w:t>
      </w:r>
      <w:r w:rsidRPr="009C56B4">
        <w:rPr>
          <w:rFonts w:ascii="Trebuchet MS" w:hAnsi="Trebuchet MS"/>
          <w:lang w:val="en-GB"/>
        </w:rPr>
        <w:lastRenderedPageBreak/>
        <w:t>latest in 2 months after the end of the project implementation period, but no later than 31.12.2023. Preparation costs are eligible if they were incurred between 1.01.2014 and the submission of the Application Form</w:t>
      </w:r>
      <w:r w:rsidRPr="00C53016">
        <w:rPr>
          <w:rFonts w:ascii="Trebuchet MS" w:hAnsi="Trebuchet MS"/>
          <w:lang w:val="en-GB"/>
        </w:rPr>
        <w:t xml:space="preserve">. </w:t>
      </w:r>
    </w:p>
    <w:p w:rsidR="007F649A" w:rsidRPr="00341065" w:rsidRDefault="007F649A" w:rsidP="00070629">
      <w:pPr>
        <w:widowControl w:val="0"/>
        <w:numPr>
          <w:ilvl w:val="0"/>
          <w:numId w:val="2"/>
        </w:numPr>
        <w:tabs>
          <w:tab w:val="left" w:pos="-1440"/>
          <w:tab w:val="left" w:pos="-720"/>
          <w:tab w:val="left" w:pos="0"/>
          <w:tab w:val="left" w:pos="5580"/>
        </w:tabs>
        <w:spacing w:before="120" w:after="120" w:line="240" w:lineRule="auto"/>
        <w:jc w:val="both"/>
        <w:rPr>
          <w:rFonts w:ascii="Trebuchet MS" w:hAnsi="Trebuchet MS"/>
          <w:lang w:val="en-GB"/>
        </w:rPr>
      </w:pPr>
      <w:r w:rsidRPr="00341065">
        <w:rPr>
          <w:rFonts w:ascii="Trebuchet MS" w:hAnsi="Trebuchet MS"/>
          <w:lang w:val="en-GB"/>
        </w:rPr>
        <w:t xml:space="preserve">the expenditure has actually been </w:t>
      </w:r>
      <w:r w:rsidRPr="00341065">
        <w:rPr>
          <w:rFonts w:ascii="Trebuchet MS" w:hAnsi="Trebuchet MS"/>
          <w:b/>
          <w:bCs/>
          <w:lang w:val="en-GB"/>
        </w:rPr>
        <w:t>paid out</w:t>
      </w:r>
      <w:r w:rsidRPr="00341065">
        <w:rPr>
          <w:rFonts w:ascii="Trebuchet MS" w:hAnsi="Trebuchet MS"/>
          <w:lang w:val="en-GB"/>
        </w:rPr>
        <w:t xml:space="preserve">. Expenditure is considered to be paid when the amount is debited from the </w:t>
      </w:r>
      <w:r w:rsidR="009C51E6">
        <w:rPr>
          <w:rFonts w:ascii="Trebuchet MS" w:hAnsi="Trebuchet MS"/>
          <w:lang w:val="en-GB"/>
        </w:rPr>
        <w:t>beneficiary’s</w:t>
      </w:r>
      <w:r w:rsidRPr="00341065">
        <w:rPr>
          <w:rFonts w:ascii="Trebuchet MS" w:hAnsi="Trebuchet MS"/>
          <w:lang w:val="en-GB"/>
        </w:rPr>
        <w:t xml:space="preserve"> institution bank account. The date when the invoice was issued, recorded or booked in the accounting system does not count as a payment date.</w:t>
      </w:r>
    </w:p>
    <w:p w:rsidR="007F649A" w:rsidRPr="00341065" w:rsidRDefault="009C51E6" w:rsidP="00070629">
      <w:pPr>
        <w:widowControl w:val="0"/>
        <w:numPr>
          <w:ilvl w:val="0"/>
          <w:numId w:val="2"/>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is recorded in the beneficiaries</w:t>
      </w:r>
      <w:r w:rsidR="007F649A" w:rsidRPr="00341065">
        <w:rPr>
          <w:rFonts w:ascii="Trebuchet MS" w:hAnsi="Trebuchet MS"/>
          <w:lang w:val="en-GB"/>
        </w:rPr>
        <w:t xml:space="preserve">’ </w:t>
      </w:r>
      <w:r w:rsidR="007F649A" w:rsidRPr="00341065">
        <w:rPr>
          <w:rFonts w:ascii="Trebuchet MS" w:hAnsi="Trebuchet MS"/>
          <w:b/>
          <w:bCs/>
          <w:lang w:val="en-GB"/>
        </w:rPr>
        <w:t xml:space="preserve">accounts </w:t>
      </w:r>
      <w:r w:rsidR="007F649A" w:rsidRPr="00341065">
        <w:rPr>
          <w:rFonts w:ascii="Trebuchet MS" w:hAnsi="Trebuchet MS"/>
          <w:lang w:val="en-GB"/>
        </w:rPr>
        <w:t xml:space="preserve">and tax documents, is identifiable and </w:t>
      </w:r>
      <w:r w:rsidR="007F649A" w:rsidRPr="00A15C6A">
        <w:rPr>
          <w:rFonts w:ascii="Trebuchet MS" w:hAnsi="Trebuchet MS"/>
          <w:lang w:val="en-GB"/>
        </w:rPr>
        <w:t>verifiable, and is backed up by supporting documents;</w:t>
      </w:r>
    </w:p>
    <w:p w:rsidR="007F649A" w:rsidRPr="0026639C" w:rsidRDefault="007F649A" w:rsidP="00070629">
      <w:pPr>
        <w:widowControl w:val="0"/>
        <w:numPr>
          <w:ilvl w:val="0"/>
          <w:numId w:val="2"/>
        </w:numPr>
        <w:tabs>
          <w:tab w:val="left" w:pos="-1440"/>
          <w:tab w:val="left" w:pos="-720"/>
          <w:tab w:val="left" w:pos="0"/>
          <w:tab w:val="left" w:pos="5580"/>
        </w:tabs>
        <w:spacing w:before="120" w:after="120" w:line="240" w:lineRule="auto"/>
        <w:jc w:val="both"/>
        <w:rPr>
          <w:rFonts w:ascii="Trebuchet MS" w:hAnsi="Trebuchet MS"/>
          <w:lang w:val="en-GB"/>
        </w:rPr>
      </w:pPr>
      <w:r w:rsidRPr="00341065">
        <w:rPr>
          <w:rFonts w:ascii="Trebuchet MS" w:hAnsi="Trebuchet MS"/>
          <w:lang w:val="en-GB"/>
        </w:rPr>
        <w:t xml:space="preserve">is </w:t>
      </w:r>
      <w:r w:rsidRPr="00341065">
        <w:rPr>
          <w:rFonts w:ascii="Trebuchet MS" w:hAnsi="Trebuchet MS"/>
          <w:b/>
          <w:bCs/>
          <w:lang w:val="en-GB"/>
        </w:rPr>
        <w:t xml:space="preserve">verified and validated as eligible </w:t>
      </w:r>
      <w:r w:rsidRPr="0026639C">
        <w:rPr>
          <w:rFonts w:ascii="Trebuchet MS" w:hAnsi="Trebuchet MS"/>
          <w:bCs/>
          <w:lang w:val="en-GB"/>
        </w:rPr>
        <w:t xml:space="preserve">by the </w:t>
      </w:r>
      <w:r w:rsidR="009A2B35" w:rsidRPr="0026639C">
        <w:rPr>
          <w:rFonts w:ascii="Trebuchet MS" w:hAnsi="Trebuchet MS"/>
          <w:bCs/>
          <w:lang w:val="en-GB"/>
        </w:rPr>
        <w:t>First Level Control Unit within the Cross-Border Cooperation Regional Office Calarasi for Romania Bulgaria Border for Romanian beneficiaries and the first level controllers designated by the National Authority for Bulgarian beneficiar</w:t>
      </w:r>
      <w:r w:rsidR="001143A7" w:rsidRPr="0026639C">
        <w:rPr>
          <w:rFonts w:ascii="Trebuchet MS" w:hAnsi="Trebuchet MS"/>
          <w:bCs/>
          <w:lang w:val="en-GB"/>
        </w:rPr>
        <w:t>i</w:t>
      </w:r>
      <w:r w:rsidR="009A2B35" w:rsidRPr="0026639C">
        <w:rPr>
          <w:rFonts w:ascii="Trebuchet MS" w:hAnsi="Trebuchet MS"/>
          <w:bCs/>
          <w:lang w:val="en-GB"/>
        </w:rPr>
        <w:t>es, respectively</w:t>
      </w:r>
      <w:r w:rsidRPr="0026639C">
        <w:rPr>
          <w:rFonts w:ascii="Trebuchet MS" w:hAnsi="Trebuchet MS"/>
          <w:lang w:val="en-GB"/>
        </w:rPr>
        <w:t xml:space="preserve">; </w:t>
      </w:r>
    </w:p>
    <w:p w:rsidR="00595B46" w:rsidRDefault="007F649A" w:rsidP="00595B46">
      <w:pPr>
        <w:widowControl w:val="0"/>
        <w:numPr>
          <w:ilvl w:val="0"/>
          <w:numId w:val="2"/>
        </w:numPr>
        <w:tabs>
          <w:tab w:val="left" w:pos="-1440"/>
          <w:tab w:val="left" w:pos="-720"/>
          <w:tab w:val="left" w:pos="0"/>
          <w:tab w:val="left" w:pos="5580"/>
        </w:tabs>
        <w:spacing w:before="120" w:after="120" w:line="240" w:lineRule="auto"/>
        <w:jc w:val="both"/>
        <w:rPr>
          <w:rFonts w:ascii="Trebuchet MS" w:hAnsi="Trebuchet MS"/>
          <w:lang w:val="en-GB"/>
        </w:rPr>
      </w:pPr>
      <w:r w:rsidRPr="00341065">
        <w:rPr>
          <w:rFonts w:ascii="Trebuchet MS" w:hAnsi="Trebuchet MS"/>
          <w:lang w:val="en-GB"/>
        </w:rPr>
        <w:t>ha</w:t>
      </w:r>
      <w:r w:rsidR="00F864D7" w:rsidRPr="00341065">
        <w:rPr>
          <w:rFonts w:ascii="Trebuchet MS" w:hAnsi="Trebuchet MS"/>
          <w:lang w:val="en-GB"/>
        </w:rPr>
        <w:t>s</w:t>
      </w:r>
      <w:r w:rsidRPr="00341065">
        <w:rPr>
          <w:rFonts w:ascii="Trebuchet MS" w:hAnsi="Trebuchet MS"/>
          <w:lang w:val="en-GB"/>
        </w:rPr>
        <w:t xml:space="preserve"> </w:t>
      </w:r>
      <w:r w:rsidR="00F864D7" w:rsidRPr="00341065">
        <w:rPr>
          <w:rFonts w:ascii="Trebuchet MS" w:hAnsi="Trebuchet MS"/>
          <w:lang w:val="en-GB"/>
        </w:rPr>
        <w:t xml:space="preserve">not </w:t>
      </w:r>
      <w:r w:rsidRPr="00341065">
        <w:rPr>
          <w:rFonts w:ascii="Trebuchet MS" w:hAnsi="Trebuchet MS"/>
          <w:lang w:val="en-GB"/>
        </w:rPr>
        <w:t xml:space="preserve">been subject to </w:t>
      </w:r>
      <w:r w:rsidRPr="00341065">
        <w:rPr>
          <w:rFonts w:ascii="Trebuchet MS" w:hAnsi="Trebuchet MS"/>
          <w:b/>
          <w:bCs/>
          <w:lang w:val="en-GB"/>
        </w:rPr>
        <w:t>financing from</w:t>
      </w:r>
      <w:r w:rsidRPr="00341065">
        <w:rPr>
          <w:rFonts w:ascii="Trebuchet MS" w:hAnsi="Trebuchet MS"/>
          <w:lang w:val="en-GB"/>
        </w:rPr>
        <w:t xml:space="preserve"> </w:t>
      </w:r>
      <w:r w:rsidRPr="00341065">
        <w:rPr>
          <w:rFonts w:ascii="Trebuchet MS" w:hAnsi="Trebuchet MS"/>
          <w:b/>
          <w:bCs/>
          <w:lang w:val="en-GB"/>
        </w:rPr>
        <w:t>other public funds</w:t>
      </w:r>
      <w:r w:rsidRPr="00341065">
        <w:rPr>
          <w:rFonts w:ascii="Trebuchet MS" w:hAnsi="Trebuchet MS"/>
          <w:lang w:val="en-GB"/>
        </w:rPr>
        <w:t>;</w:t>
      </w:r>
    </w:p>
    <w:p w:rsidR="00036791" w:rsidRDefault="00036791" w:rsidP="00595B46">
      <w:pPr>
        <w:widowControl w:val="0"/>
        <w:numPr>
          <w:ilvl w:val="0"/>
          <w:numId w:val="2"/>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 xml:space="preserve">is included in the present list of eligible expenditure </w:t>
      </w:r>
    </w:p>
    <w:p w:rsidR="00535A45" w:rsidRPr="0026639C" w:rsidRDefault="00801A06" w:rsidP="0026639C">
      <w:pPr>
        <w:pStyle w:val="ListParagraph"/>
        <w:widowControl w:val="0"/>
        <w:numPr>
          <w:ilvl w:val="0"/>
          <w:numId w:val="52"/>
        </w:numPr>
        <w:tabs>
          <w:tab w:val="left" w:pos="-1440"/>
          <w:tab w:val="left" w:pos="-720"/>
          <w:tab w:val="left" w:pos="0"/>
          <w:tab w:val="left" w:pos="709"/>
        </w:tabs>
        <w:spacing w:before="120" w:after="120" w:line="240" w:lineRule="auto"/>
        <w:jc w:val="both"/>
        <w:rPr>
          <w:rFonts w:ascii="Trebuchet MS" w:hAnsi="Trebuchet MS"/>
          <w:lang w:val="en-GB"/>
        </w:rPr>
      </w:pPr>
      <w:r w:rsidRPr="00ED273F">
        <w:rPr>
          <w:rFonts w:ascii="Trebuchet MS" w:hAnsi="Trebuchet MS"/>
        </w:rPr>
        <w:t>In case</w:t>
      </w:r>
      <w:r>
        <w:rPr>
          <w:rFonts w:ascii="Trebuchet MS" w:hAnsi="Trebuchet MS"/>
        </w:rPr>
        <w:t xml:space="preserve"> expenditures are reimbursed on </w:t>
      </w:r>
      <w:r w:rsidRPr="00ED273F">
        <w:rPr>
          <w:rFonts w:ascii="Trebuchet MS" w:hAnsi="Trebuchet MS"/>
        </w:rPr>
        <w:t>flat rate, beneficiaries do not need to present for further controls supporting documents proving that the expenditure has been incurred and paid or that the flat rate corresponds to the reality</w:t>
      </w:r>
      <w:r w:rsidRPr="00801A06">
        <w:rPr>
          <w:rFonts w:ascii="Trebuchet MS" w:hAnsi="Trebuchet MS"/>
        </w:rPr>
        <w:t>.</w:t>
      </w:r>
      <w:r>
        <w:rPr>
          <w:rFonts w:ascii="Trebuchet MS" w:hAnsi="Trebuchet MS"/>
        </w:rPr>
        <w:t xml:space="preserve"> </w:t>
      </w:r>
      <w:r w:rsidR="00535A45" w:rsidRPr="0026639C">
        <w:rPr>
          <w:rFonts w:ascii="Trebuchet MS" w:hAnsi="Trebuchet MS"/>
          <w:lang w:val="en-GB"/>
        </w:rPr>
        <w:t xml:space="preserve">. </w:t>
      </w:r>
    </w:p>
    <w:p w:rsidR="00595B46" w:rsidRDefault="00595B46" w:rsidP="00B457A0">
      <w:pPr>
        <w:widowControl w:val="0"/>
        <w:tabs>
          <w:tab w:val="left" w:pos="-1440"/>
          <w:tab w:val="left" w:pos="-720"/>
          <w:tab w:val="left" w:pos="0"/>
          <w:tab w:val="left" w:pos="709"/>
        </w:tabs>
        <w:spacing w:before="120" w:after="120" w:line="240" w:lineRule="auto"/>
        <w:jc w:val="both"/>
        <w:rPr>
          <w:rFonts w:ascii="Trebuchet MS" w:hAnsi="Trebuchet MS"/>
          <w:lang w:val="en-GB"/>
        </w:rPr>
      </w:pPr>
      <w:r w:rsidRPr="001143A7">
        <w:rPr>
          <w:rFonts w:ascii="Trebuchet MS" w:hAnsi="Trebuchet MS"/>
          <w:b/>
          <w:lang w:val="en-GB"/>
        </w:rPr>
        <w:t>Article 2</w:t>
      </w:r>
      <w:r>
        <w:rPr>
          <w:rFonts w:ascii="Trebuchet MS" w:hAnsi="Trebuchet MS"/>
          <w:lang w:val="en-GB"/>
        </w:rPr>
        <w:t>. The provisions of the present document shall be supplemented by the provisions of the Applicant’s Guide, valid for the respective call for proposals.</w:t>
      </w:r>
    </w:p>
    <w:p w:rsidR="00595B46" w:rsidRDefault="00595B46" w:rsidP="00B457A0">
      <w:pPr>
        <w:widowControl w:val="0"/>
        <w:tabs>
          <w:tab w:val="left" w:pos="-1440"/>
          <w:tab w:val="left" w:pos="-720"/>
          <w:tab w:val="left" w:pos="0"/>
          <w:tab w:val="left" w:pos="709"/>
        </w:tabs>
        <w:spacing w:before="120" w:after="120" w:line="240" w:lineRule="auto"/>
        <w:jc w:val="both"/>
        <w:rPr>
          <w:rFonts w:ascii="Trebuchet MS" w:hAnsi="Trebuchet MS"/>
          <w:lang w:val="en-GB"/>
        </w:rPr>
      </w:pPr>
      <w:r w:rsidRPr="001143A7">
        <w:rPr>
          <w:rFonts w:ascii="Trebuchet MS" w:hAnsi="Trebuchet MS"/>
          <w:b/>
          <w:lang w:val="en-GB"/>
        </w:rPr>
        <w:t>Article 3</w:t>
      </w:r>
      <w:r>
        <w:rPr>
          <w:rFonts w:ascii="Trebuchet MS" w:hAnsi="Trebuchet MS"/>
          <w:lang w:val="en-GB"/>
        </w:rPr>
        <w:t xml:space="preserve">. </w:t>
      </w:r>
      <w:r w:rsidRPr="00B457A0">
        <w:rPr>
          <w:rFonts w:ascii="Trebuchet MS" w:hAnsi="Trebuchet MS"/>
          <w:lang w:val="en-GB"/>
        </w:rPr>
        <w:t>According to article 18, paragraph 3 of Regulation 1299/2013, for matters not covered by eligibility rules laid down in, or on the basis of, Articles 65 to 71 of Regulation (EU) No 1303/2013, Regulation (EU) No 1301/2013, in the Commission Delegated Regulation no. 481/2014 or in the present rules established jointly by the participating Member States, the national rules of the Member State in which the expenditure is incurred shall apply.</w:t>
      </w:r>
    </w:p>
    <w:p w:rsidR="00F864D7" w:rsidRDefault="00595B46" w:rsidP="008D2412">
      <w:pPr>
        <w:widowControl w:val="0"/>
        <w:tabs>
          <w:tab w:val="left" w:pos="-1440"/>
          <w:tab w:val="left" w:pos="-720"/>
          <w:tab w:val="left" w:pos="0"/>
        </w:tabs>
        <w:spacing w:before="120" w:after="120" w:line="240" w:lineRule="auto"/>
        <w:jc w:val="both"/>
        <w:rPr>
          <w:rFonts w:ascii="Trebuchet MS" w:hAnsi="Trebuchet MS"/>
          <w:lang w:val="en-GB"/>
        </w:rPr>
      </w:pPr>
      <w:r>
        <w:rPr>
          <w:rFonts w:ascii="Trebuchet MS" w:hAnsi="Trebuchet MS"/>
          <w:lang w:val="en-GB"/>
        </w:rPr>
        <w:t xml:space="preserve"> </w:t>
      </w:r>
      <w:r w:rsidR="003F154F" w:rsidRPr="003C460F">
        <w:rPr>
          <w:rFonts w:ascii="Trebuchet MS" w:hAnsi="Trebuchet MS"/>
          <w:b/>
          <w:lang w:val="en-GB"/>
        </w:rPr>
        <w:t xml:space="preserve">Article </w:t>
      </w:r>
      <w:r>
        <w:rPr>
          <w:rFonts w:ascii="Trebuchet MS" w:hAnsi="Trebuchet MS"/>
          <w:b/>
          <w:lang w:val="en-GB"/>
        </w:rPr>
        <w:t>4</w:t>
      </w:r>
      <w:r w:rsidR="003F154F">
        <w:rPr>
          <w:rFonts w:ascii="Trebuchet MS" w:hAnsi="Trebuchet MS"/>
          <w:lang w:val="en-GB"/>
        </w:rPr>
        <w:t>. The following costs are not eligible:</w:t>
      </w:r>
    </w:p>
    <w:p w:rsidR="003F154F" w:rsidRDefault="003F154F" w:rsidP="003F154F">
      <w:pPr>
        <w:pStyle w:val="ListParagraph"/>
        <w:widowControl w:val="0"/>
        <w:numPr>
          <w:ilvl w:val="0"/>
          <w:numId w:val="16"/>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fines, financial penalties and expenditure on legal disputes and litigation;</w:t>
      </w:r>
    </w:p>
    <w:p w:rsidR="003F154F" w:rsidRDefault="003F154F" w:rsidP="003F154F">
      <w:pPr>
        <w:pStyle w:val="ListParagraph"/>
        <w:widowControl w:val="0"/>
        <w:numPr>
          <w:ilvl w:val="0"/>
          <w:numId w:val="16"/>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costs of gifts, except those not exceeding EUR 50 per gift where related to promotion, communication, publicity or information;</w:t>
      </w:r>
    </w:p>
    <w:p w:rsidR="003F154F" w:rsidRDefault="003F154F" w:rsidP="003F154F">
      <w:pPr>
        <w:pStyle w:val="ListParagraph"/>
        <w:widowControl w:val="0"/>
        <w:numPr>
          <w:ilvl w:val="0"/>
          <w:numId w:val="16"/>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costs related to fluctuation of foreign exchange rate</w:t>
      </w:r>
      <w:r w:rsidR="002D375A">
        <w:rPr>
          <w:rFonts w:ascii="Trebuchet MS" w:hAnsi="Trebuchet MS"/>
          <w:lang w:val="en-GB"/>
        </w:rPr>
        <w:t>;</w:t>
      </w:r>
    </w:p>
    <w:p w:rsidR="002D375A" w:rsidRDefault="002D375A" w:rsidP="003F154F">
      <w:pPr>
        <w:pStyle w:val="ListParagraph"/>
        <w:widowControl w:val="0"/>
        <w:numPr>
          <w:ilvl w:val="0"/>
          <w:numId w:val="16"/>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interest on debt;</w:t>
      </w:r>
    </w:p>
    <w:p w:rsidR="002D375A" w:rsidRDefault="002D375A" w:rsidP="003F154F">
      <w:pPr>
        <w:pStyle w:val="ListParagraph"/>
        <w:widowControl w:val="0"/>
        <w:numPr>
          <w:ilvl w:val="0"/>
          <w:numId w:val="16"/>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the purchase of land;</w:t>
      </w:r>
    </w:p>
    <w:p w:rsidR="002D375A" w:rsidRDefault="002D375A" w:rsidP="003F154F">
      <w:pPr>
        <w:pStyle w:val="ListParagraph"/>
        <w:widowControl w:val="0"/>
        <w:numPr>
          <w:ilvl w:val="0"/>
          <w:numId w:val="16"/>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value added tax except where it is non-recoverable under national VAT legislation;</w:t>
      </w:r>
    </w:p>
    <w:p w:rsidR="00AF5263" w:rsidRDefault="008D2412" w:rsidP="003F154F">
      <w:pPr>
        <w:pStyle w:val="ListParagraph"/>
        <w:widowControl w:val="0"/>
        <w:numPr>
          <w:ilvl w:val="0"/>
          <w:numId w:val="16"/>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i</w:t>
      </w:r>
      <w:r w:rsidR="00AF5263">
        <w:rPr>
          <w:rFonts w:ascii="Trebuchet MS" w:hAnsi="Trebuchet MS"/>
          <w:lang w:val="en-GB"/>
        </w:rPr>
        <w:t>n-kind contribution and leasing;</w:t>
      </w:r>
    </w:p>
    <w:p w:rsidR="009A2B35" w:rsidRDefault="002D375A" w:rsidP="002D375A">
      <w:pPr>
        <w:pStyle w:val="ListParagraph"/>
        <w:widowControl w:val="0"/>
        <w:numPr>
          <w:ilvl w:val="0"/>
          <w:numId w:val="16"/>
        </w:numPr>
        <w:tabs>
          <w:tab w:val="left" w:pos="-1440"/>
          <w:tab w:val="left" w:pos="-720"/>
          <w:tab w:val="left" w:pos="0"/>
          <w:tab w:val="left" w:pos="5580"/>
        </w:tabs>
        <w:spacing w:before="120" w:after="120" w:line="240" w:lineRule="auto"/>
        <w:jc w:val="both"/>
        <w:rPr>
          <w:rFonts w:ascii="Trebuchet MS" w:hAnsi="Trebuchet MS"/>
          <w:lang w:val="en-GB"/>
        </w:rPr>
      </w:pPr>
      <w:r w:rsidRPr="002D375A">
        <w:rPr>
          <w:rFonts w:ascii="Trebuchet MS" w:hAnsi="Trebuchet MS"/>
          <w:lang w:val="en-GB"/>
        </w:rPr>
        <w:t>costs related to the purchase of second hand equipment</w:t>
      </w:r>
      <w:r w:rsidR="009A2B35">
        <w:rPr>
          <w:rFonts w:ascii="Trebuchet MS" w:hAnsi="Trebuchet MS"/>
          <w:lang w:val="en-GB"/>
        </w:rPr>
        <w:t>;</w:t>
      </w:r>
    </w:p>
    <w:p w:rsidR="009A2B35" w:rsidRDefault="00352B3C" w:rsidP="009A2B35">
      <w:pPr>
        <w:pStyle w:val="ListParagraph"/>
        <w:widowControl w:val="0"/>
        <w:numPr>
          <w:ilvl w:val="0"/>
          <w:numId w:val="16"/>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c</w:t>
      </w:r>
      <w:r w:rsidR="009A2B35">
        <w:rPr>
          <w:rFonts w:ascii="Trebuchet MS" w:hAnsi="Trebuchet MS"/>
          <w:lang w:val="en-GB"/>
        </w:rPr>
        <w:t>harges for national financial transactions;</w:t>
      </w:r>
    </w:p>
    <w:p w:rsidR="003F154F" w:rsidRDefault="00CF1333" w:rsidP="003F154F">
      <w:pPr>
        <w:widowControl w:val="0"/>
        <w:tabs>
          <w:tab w:val="left" w:pos="-1440"/>
          <w:tab w:val="left" w:pos="-720"/>
          <w:tab w:val="left" w:pos="0"/>
          <w:tab w:val="left" w:pos="5580"/>
        </w:tabs>
        <w:spacing w:before="120" w:after="120" w:line="240" w:lineRule="auto"/>
        <w:jc w:val="both"/>
        <w:rPr>
          <w:rFonts w:ascii="Trebuchet MS" w:hAnsi="Trebuchet MS"/>
          <w:lang w:val="en-GB"/>
        </w:rPr>
      </w:pPr>
      <w:r w:rsidRPr="003C460F">
        <w:rPr>
          <w:rFonts w:ascii="Trebuchet MS" w:hAnsi="Trebuchet MS"/>
          <w:b/>
          <w:lang w:val="en-GB"/>
        </w:rPr>
        <w:t xml:space="preserve">Article </w:t>
      </w:r>
      <w:r w:rsidR="00595B46">
        <w:rPr>
          <w:rFonts w:ascii="Trebuchet MS" w:hAnsi="Trebuchet MS"/>
          <w:b/>
          <w:lang w:val="en-GB"/>
        </w:rPr>
        <w:t>5</w:t>
      </w:r>
      <w:r>
        <w:rPr>
          <w:rFonts w:ascii="Trebuchet MS" w:hAnsi="Trebuchet MS"/>
          <w:lang w:val="en-GB"/>
        </w:rPr>
        <w:t xml:space="preserve">. Without prejudice to the eligibility rules laid down in or on the basis of Articles 65 to 71 of Regulation (EU) No 1303/2013, </w:t>
      </w:r>
      <w:r w:rsidR="00535A45">
        <w:rPr>
          <w:rFonts w:ascii="Trebuchet MS" w:hAnsi="Trebuchet MS"/>
          <w:lang w:val="en-GB"/>
        </w:rPr>
        <w:t xml:space="preserve">Regulation (EU) No 1301/2013 and the Commission Delegated Regulation No. 481/2014, </w:t>
      </w:r>
      <w:r>
        <w:rPr>
          <w:rFonts w:ascii="Trebuchet MS" w:hAnsi="Trebuchet MS"/>
          <w:lang w:val="en-GB"/>
        </w:rPr>
        <w:t>this document sets out specific rules on eligibility of expenditure for Interreg V-A Romania-Bulgaria Programme with regards to the following expenditure categories:</w:t>
      </w:r>
    </w:p>
    <w:p w:rsidR="00CF1333" w:rsidRDefault="00CF1333" w:rsidP="00CF1333">
      <w:pPr>
        <w:pStyle w:val="ListParagraph"/>
        <w:widowControl w:val="0"/>
        <w:numPr>
          <w:ilvl w:val="0"/>
          <w:numId w:val="17"/>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Staff costs;</w:t>
      </w:r>
    </w:p>
    <w:p w:rsidR="00CF1333" w:rsidRDefault="00CF1333" w:rsidP="00CF1333">
      <w:pPr>
        <w:pStyle w:val="ListParagraph"/>
        <w:widowControl w:val="0"/>
        <w:numPr>
          <w:ilvl w:val="0"/>
          <w:numId w:val="17"/>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Office and administrative expenditure;</w:t>
      </w:r>
    </w:p>
    <w:p w:rsidR="00CF1333" w:rsidRDefault="00CF1333" w:rsidP="00CF1333">
      <w:pPr>
        <w:pStyle w:val="ListParagraph"/>
        <w:widowControl w:val="0"/>
        <w:numPr>
          <w:ilvl w:val="0"/>
          <w:numId w:val="17"/>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Travel and accommodation costs;</w:t>
      </w:r>
    </w:p>
    <w:p w:rsidR="00CF1333" w:rsidRDefault="00CF1333" w:rsidP="00CF1333">
      <w:pPr>
        <w:pStyle w:val="ListParagraph"/>
        <w:widowControl w:val="0"/>
        <w:numPr>
          <w:ilvl w:val="0"/>
          <w:numId w:val="17"/>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External expertise and services costs;</w:t>
      </w:r>
    </w:p>
    <w:p w:rsidR="00CF1333" w:rsidRDefault="00CF1333" w:rsidP="00CF1333">
      <w:pPr>
        <w:pStyle w:val="ListParagraph"/>
        <w:widowControl w:val="0"/>
        <w:numPr>
          <w:ilvl w:val="0"/>
          <w:numId w:val="17"/>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lastRenderedPageBreak/>
        <w:t>Equipment expenditure;</w:t>
      </w:r>
    </w:p>
    <w:p w:rsidR="00CF1333" w:rsidRPr="001A00BE" w:rsidRDefault="009A2B35" w:rsidP="00CF1333">
      <w:pPr>
        <w:pStyle w:val="ListParagraph"/>
        <w:widowControl w:val="0"/>
        <w:numPr>
          <w:ilvl w:val="0"/>
          <w:numId w:val="17"/>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Infrastructure and works</w:t>
      </w:r>
      <w:r w:rsidR="001A00BE" w:rsidRPr="001A00BE">
        <w:rPr>
          <w:rFonts w:ascii="Trebuchet MS" w:hAnsi="Trebuchet MS"/>
          <w:lang w:val="en-GB"/>
        </w:rPr>
        <w:t>.</w:t>
      </w:r>
    </w:p>
    <w:p w:rsidR="001143A7" w:rsidRDefault="001143A7" w:rsidP="007D25DC">
      <w:pPr>
        <w:pStyle w:val="ListParagraph"/>
        <w:widowControl w:val="0"/>
        <w:tabs>
          <w:tab w:val="left" w:pos="-1440"/>
          <w:tab w:val="left" w:pos="-720"/>
          <w:tab w:val="left" w:pos="0"/>
          <w:tab w:val="left" w:pos="5580"/>
        </w:tabs>
        <w:spacing w:before="120" w:after="120" w:line="240" w:lineRule="auto"/>
        <w:ind w:left="0"/>
        <w:jc w:val="both"/>
        <w:rPr>
          <w:rFonts w:ascii="Trebuchet MS" w:hAnsi="Trebuchet MS"/>
          <w:b/>
          <w:lang w:val="en-GB"/>
        </w:rPr>
      </w:pPr>
    </w:p>
    <w:p w:rsidR="001143A7" w:rsidRDefault="001143A7" w:rsidP="007D25DC">
      <w:pPr>
        <w:pStyle w:val="ListParagraph"/>
        <w:widowControl w:val="0"/>
        <w:tabs>
          <w:tab w:val="left" w:pos="-1440"/>
          <w:tab w:val="left" w:pos="-720"/>
          <w:tab w:val="left" w:pos="0"/>
          <w:tab w:val="left" w:pos="5580"/>
        </w:tabs>
        <w:spacing w:before="120" w:after="120" w:line="240" w:lineRule="auto"/>
        <w:ind w:left="0"/>
        <w:jc w:val="both"/>
        <w:rPr>
          <w:rFonts w:ascii="Trebuchet MS" w:hAnsi="Trebuchet MS"/>
          <w:lang w:val="en-GB"/>
        </w:rPr>
      </w:pPr>
      <w:r>
        <w:rPr>
          <w:rFonts w:ascii="Trebuchet MS" w:hAnsi="Trebuchet MS"/>
          <w:b/>
          <w:lang w:val="en-GB"/>
        </w:rPr>
        <w:t xml:space="preserve">Article 6. </w:t>
      </w:r>
      <w:r w:rsidR="00036791">
        <w:rPr>
          <w:rFonts w:ascii="Trebuchet MS" w:hAnsi="Trebuchet MS"/>
          <w:b/>
          <w:lang w:val="en-GB"/>
        </w:rPr>
        <w:t xml:space="preserve">(1) </w:t>
      </w:r>
      <w:r w:rsidRPr="001143A7">
        <w:rPr>
          <w:rFonts w:ascii="Trebuchet MS" w:hAnsi="Trebuchet MS"/>
          <w:lang w:val="en-GB"/>
        </w:rPr>
        <w:t>For the purpose of this document, the direct costs shall include the following expenditure categories:</w:t>
      </w:r>
    </w:p>
    <w:p w:rsidR="001143A7" w:rsidRPr="001143A7" w:rsidRDefault="001143A7" w:rsidP="001143A7">
      <w:pPr>
        <w:pStyle w:val="ListParagraph"/>
        <w:widowControl w:val="0"/>
        <w:numPr>
          <w:ilvl w:val="0"/>
          <w:numId w:val="51"/>
        </w:numPr>
        <w:tabs>
          <w:tab w:val="left" w:pos="-1440"/>
          <w:tab w:val="left" w:pos="-720"/>
          <w:tab w:val="left" w:pos="0"/>
          <w:tab w:val="left" w:pos="5580"/>
        </w:tabs>
        <w:spacing w:before="120" w:after="120" w:line="240" w:lineRule="auto"/>
        <w:jc w:val="both"/>
        <w:rPr>
          <w:rFonts w:ascii="Trebuchet MS" w:hAnsi="Trebuchet MS"/>
          <w:b/>
          <w:lang w:val="en-GB"/>
        </w:rPr>
      </w:pPr>
      <w:r>
        <w:rPr>
          <w:rFonts w:ascii="Trebuchet MS" w:hAnsi="Trebuchet MS"/>
          <w:lang w:val="en-GB"/>
        </w:rPr>
        <w:t>Travel and accommodation;</w:t>
      </w:r>
    </w:p>
    <w:p w:rsidR="001143A7" w:rsidRPr="001143A7" w:rsidRDefault="001143A7" w:rsidP="001143A7">
      <w:pPr>
        <w:pStyle w:val="ListParagraph"/>
        <w:widowControl w:val="0"/>
        <w:numPr>
          <w:ilvl w:val="0"/>
          <w:numId w:val="51"/>
        </w:numPr>
        <w:tabs>
          <w:tab w:val="left" w:pos="-1440"/>
          <w:tab w:val="left" w:pos="-720"/>
          <w:tab w:val="left" w:pos="0"/>
          <w:tab w:val="left" w:pos="5580"/>
        </w:tabs>
        <w:spacing w:before="120" w:after="120" w:line="240" w:lineRule="auto"/>
        <w:jc w:val="both"/>
        <w:rPr>
          <w:rFonts w:ascii="Trebuchet MS" w:hAnsi="Trebuchet MS"/>
          <w:b/>
          <w:lang w:val="en-GB"/>
        </w:rPr>
      </w:pPr>
      <w:r>
        <w:rPr>
          <w:rFonts w:ascii="Trebuchet MS" w:hAnsi="Trebuchet MS"/>
          <w:lang w:val="en-GB"/>
        </w:rPr>
        <w:t>External expertise and services;</w:t>
      </w:r>
    </w:p>
    <w:p w:rsidR="001143A7" w:rsidRPr="001143A7" w:rsidRDefault="001143A7" w:rsidP="001143A7">
      <w:pPr>
        <w:pStyle w:val="ListParagraph"/>
        <w:widowControl w:val="0"/>
        <w:numPr>
          <w:ilvl w:val="0"/>
          <w:numId w:val="51"/>
        </w:numPr>
        <w:tabs>
          <w:tab w:val="left" w:pos="-1440"/>
          <w:tab w:val="left" w:pos="-720"/>
          <w:tab w:val="left" w:pos="0"/>
          <w:tab w:val="left" w:pos="5580"/>
        </w:tabs>
        <w:spacing w:before="120" w:after="120" w:line="240" w:lineRule="auto"/>
        <w:jc w:val="both"/>
        <w:rPr>
          <w:rFonts w:ascii="Trebuchet MS" w:hAnsi="Trebuchet MS"/>
          <w:b/>
          <w:lang w:val="en-GB"/>
        </w:rPr>
      </w:pPr>
      <w:r>
        <w:rPr>
          <w:rFonts w:ascii="Trebuchet MS" w:hAnsi="Trebuchet MS"/>
          <w:lang w:val="en-GB"/>
        </w:rPr>
        <w:t>Equipment expenditure;</w:t>
      </w:r>
    </w:p>
    <w:p w:rsidR="00BB58CC" w:rsidRPr="00F55A1C" w:rsidRDefault="001143A7" w:rsidP="00BB58CC">
      <w:pPr>
        <w:pStyle w:val="ListParagraph"/>
        <w:widowControl w:val="0"/>
        <w:numPr>
          <w:ilvl w:val="0"/>
          <w:numId w:val="51"/>
        </w:numPr>
        <w:tabs>
          <w:tab w:val="left" w:pos="-1440"/>
          <w:tab w:val="left" w:pos="-720"/>
          <w:tab w:val="left" w:pos="0"/>
          <w:tab w:val="left" w:pos="5580"/>
        </w:tabs>
        <w:spacing w:before="120" w:after="120" w:line="240" w:lineRule="auto"/>
        <w:jc w:val="both"/>
        <w:rPr>
          <w:rFonts w:ascii="Trebuchet MS" w:hAnsi="Trebuchet MS"/>
          <w:b/>
          <w:lang w:val="en-GB"/>
        </w:rPr>
      </w:pPr>
      <w:r>
        <w:rPr>
          <w:rFonts w:ascii="Trebuchet MS" w:hAnsi="Trebuchet MS"/>
          <w:lang w:val="en-GB"/>
        </w:rPr>
        <w:t>Infrastructure and works.</w:t>
      </w:r>
    </w:p>
    <w:p w:rsidR="00802AC4" w:rsidRPr="00F55A1C" w:rsidRDefault="00802AC4" w:rsidP="00BB58CC">
      <w:pPr>
        <w:pStyle w:val="ListParagraph"/>
        <w:widowControl w:val="0"/>
        <w:numPr>
          <w:ilvl w:val="0"/>
          <w:numId w:val="51"/>
        </w:numPr>
        <w:tabs>
          <w:tab w:val="left" w:pos="-1440"/>
          <w:tab w:val="left" w:pos="-720"/>
          <w:tab w:val="left" w:pos="0"/>
          <w:tab w:val="left" w:pos="5580"/>
        </w:tabs>
        <w:spacing w:before="120" w:after="120" w:line="240" w:lineRule="auto"/>
        <w:jc w:val="both"/>
        <w:rPr>
          <w:rFonts w:ascii="Trebuchet MS" w:hAnsi="Trebuchet MS"/>
          <w:b/>
          <w:lang w:val="en-GB"/>
        </w:rPr>
      </w:pPr>
      <w:r>
        <w:rPr>
          <w:rFonts w:ascii="Trebuchet MS" w:hAnsi="Trebuchet MS"/>
          <w:lang w:val="en-GB"/>
        </w:rPr>
        <w:t>Staff costs, only in case real costs option for staff costs is used</w:t>
      </w:r>
    </w:p>
    <w:p w:rsidR="00802AC4" w:rsidRPr="00507D79" w:rsidRDefault="00802AC4" w:rsidP="00F55A1C">
      <w:pPr>
        <w:pStyle w:val="ListParagraph"/>
        <w:widowControl w:val="0"/>
        <w:tabs>
          <w:tab w:val="left" w:pos="-1440"/>
          <w:tab w:val="left" w:pos="-720"/>
          <w:tab w:val="left" w:pos="0"/>
          <w:tab w:val="left" w:pos="5580"/>
        </w:tabs>
        <w:spacing w:before="120" w:after="120" w:line="240" w:lineRule="auto"/>
        <w:jc w:val="both"/>
        <w:rPr>
          <w:rFonts w:ascii="Trebuchet MS" w:hAnsi="Trebuchet MS"/>
          <w:b/>
          <w:lang w:val="en-GB"/>
        </w:rPr>
      </w:pPr>
    </w:p>
    <w:p w:rsidR="00BB58CC" w:rsidRPr="00801A06" w:rsidRDefault="00036791" w:rsidP="00801A06">
      <w:pPr>
        <w:pStyle w:val="ListParagraph"/>
        <w:widowControl w:val="0"/>
        <w:numPr>
          <w:ilvl w:val="0"/>
          <w:numId w:val="53"/>
        </w:numPr>
        <w:tabs>
          <w:tab w:val="left" w:pos="-1440"/>
          <w:tab w:val="left" w:pos="-720"/>
          <w:tab w:val="left" w:pos="0"/>
          <w:tab w:val="left" w:pos="5580"/>
        </w:tabs>
        <w:spacing w:before="120" w:after="120" w:line="240" w:lineRule="auto"/>
        <w:jc w:val="both"/>
        <w:rPr>
          <w:rFonts w:ascii="Trebuchet MS" w:hAnsi="Trebuchet MS"/>
          <w:b/>
          <w:lang w:val="en-GB"/>
        </w:rPr>
      </w:pPr>
      <w:r w:rsidRPr="00801A06">
        <w:rPr>
          <w:rFonts w:ascii="Trebuchet MS" w:hAnsi="Trebuchet MS"/>
          <w:b/>
          <w:lang w:val="en-GB"/>
        </w:rPr>
        <w:t>These costs shall be reimbursed on real cost principle (supported by documents).</w:t>
      </w:r>
    </w:p>
    <w:p w:rsidR="00BB58CC" w:rsidRPr="00556BA9" w:rsidRDefault="00C53016" w:rsidP="00BB58CC">
      <w:pPr>
        <w:widowControl w:val="0"/>
        <w:tabs>
          <w:tab w:val="left" w:pos="-1440"/>
          <w:tab w:val="left" w:pos="-720"/>
          <w:tab w:val="left" w:pos="0"/>
          <w:tab w:val="left" w:pos="5580"/>
        </w:tabs>
        <w:spacing w:before="120" w:after="120" w:line="240" w:lineRule="auto"/>
        <w:jc w:val="both"/>
        <w:rPr>
          <w:rFonts w:ascii="Trebuchet MS" w:hAnsi="Trebuchet MS"/>
          <w:b/>
          <w:lang w:val="en-GB"/>
        </w:rPr>
      </w:pPr>
      <w:r w:rsidRPr="00507D79">
        <w:rPr>
          <w:rFonts w:ascii="Trebuchet MS" w:hAnsi="Trebuchet MS"/>
          <w:b/>
          <w:lang w:val="en-GB"/>
        </w:rPr>
        <w:t xml:space="preserve">Article 7. </w:t>
      </w:r>
      <w:r w:rsidR="00BB58CC" w:rsidRPr="00556BA9">
        <w:rPr>
          <w:rFonts w:ascii="Trebuchet MS" w:hAnsi="Trebuchet MS"/>
          <w:b/>
          <w:lang w:val="en-GB"/>
        </w:rPr>
        <w:t xml:space="preserve"> </w:t>
      </w:r>
      <w:r w:rsidR="00BB58CC">
        <w:rPr>
          <w:rFonts w:ascii="Trebuchet MS" w:hAnsi="Trebuchet MS"/>
          <w:b/>
          <w:lang w:val="en-GB"/>
        </w:rPr>
        <w:t>Project p</w:t>
      </w:r>
      <w:r w:rsidR="00BB58CC" w:rsidRPr="00556BA9">
        <w:rPr>
          <w:rFonts w:ascii="Trebuchet MS" w:hAnsi="Trebuchet MS"/>
          <w:b/>
          <w:lang w:val="en-GB"/>
        </w:rPr>
        <w:t>reparation costs</w:t>
      </w:r>
    </w:p>
    <w:p w:rsidR="00BB58CC" w:rsidRPr="00556BA9" w:rsidRDefault="00BB58CC" w:rsidP="00BB58CC">
      <w:pPr>
        <w:pStyle w:val="ListParagraph"/>
        <w:widowControl w:val="0"/>
        <w:numPr>
          <w:ilvl w:val="0"/>
          <w:numId w:val="18"/>
        </w:numPr>
        <w:tabs>
          <w:tab w:val="left" w:pos="-1440"/>
          <w:tab w:val="left" w:pos="-720"/>
          <w:tab w:val="left" w:pos="0"/>
          <w:tab w:val="left" w:pos="5580"/>
        </w:tabs>
        <w:spacing w:before="120" w:after="120" w:line="240" w:lineRule="auto"/>
        <w:jc w:val="both"/>
        <w:rPr>
          <w:rFonts w:ascii="Trebuchet MS" w:hAnsi="Trebuchet MS"/>
          <w:lang w:val="en-GB"/>
        </w:rPr>
      </w:pPr>
      <w:r w:rsidRPr="00556BA9">
        <w:rPr>
          <w:rFonts w:ascii="Trebuchet MS" w:hAnsi="Trebuchet MS"/>
          <w:lang w:val="en-GB"/>
        </w:rPr>
        <w:t xml:space="preserve">Preparation costs are eligible in amount of </w:t>
      </w:r>
      <w:r w:rsidRPr="00F82485">
        <w:rPr>
          <w:rFonts w:ascii="Trebuchet MS" w:hAnsi="Trebuchet MS"/>
          <w:lang w:val="en-GB"/>
        </w:rPr>
        <w:t>maximum 10% of direct</w:t>
      </w:r>
      <w:r w:rsidRPr="00556BA9">
        <w:rPr>
          <w:rFonts w:ascii="Trebuchet MS" w:hAnsi="Trebuchet MS"/>
          <w:lang w:val="en-GB"/>
        </w:rPr>
        <w:t xml:space="preserve"> costs at project level. </w:t>
      </w:r>
    </w:p>
    <w:p w:rsidR="00BB58CC" w:rsidRDefault="00BB58CC" w:rsidP="00BB58CC">
      <w:pPr>
        <w:pStyle w:val="ListParagraph"/>
        <w:widowControl w:val="0"/>
        <w:numPr>
          <w:ilvl w:val="0"/>
          <w:numId w:val="18"/>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 xml:space="preserve">Preparation costs shall be reimbursed based on real cost principle (supported by documents) and shall include costs related to the following categories of expenditures </w:t>
      </w:r>
    </w:p>
    <w:p w:rsidR="00BB58CC" w:rsidRPr="007D25DC" w:rsidRDefault="00BB58CC" w:rsidP="00BB58CC">
      <w:pPr>
        <w:pStyle w:val="Guidelines5"/>
        <w:numPr>
          <w:ilvl w:val="0"/>
          <w:numId w:val="21"/>
        </w:numPr>
        <w:spacing w:before="120" w:after="0"/>
        <w:rPr>
          <w:rFonts w:ascii="Trebuchet MS" w:hAnsi="Trebuchet MS"/>
          <w:b w:val="0"/>
          <w:bCs/>
          <w:noProof w:val="0"/>
          <w:color w:val="000000"/>
          <w:sz w:val="22"/>
          <w:szCs w:val="22"/>
          <w:lang w:val="en-US"/>
        </w:rPr>
      </w:pPr>
      <w:r w:rsidRPr="007D25DC">
        <w:rPr>
          <w:rFonts w:ascii="Trebuchet MS" w:hAnsi="Trebuchet MS"/>
          <w:b w:val="0"/>
          <w:noProof w:val="0"/>
          <w:sz w:val="22"/>
          <w:szCs w:val="22"/>
          <w:lang w:val="en-US"/>
        </w:rPr>
        <w:t xml:space="preserve">Travel and accommodation costs related to meetings between project beneficiaries. </w:t>
      </w:r>
    </w:p>
    <w:p w:rsidR="00BB58CC" w:rsidRPr="00507D79" w:rsidRDefault="00BB58CC" w:rsidP="00BB58CC">
      <w:pPr>
        <w:pStyle w:val="Guidelines5"/>
        <w:numPr>
          <w:ilvl w:val="0"/>
          <w:numId w:val="21"/>
        </w:numPr>
        <w:spacing w:before="120" w:after="0"/>
        <w:rPr>
          <w:rFonts w:ascii="Trebuchet MS" w:hAnsi="Trebuchet MS"/>
          <w:b w:val="0"/>
          <w:bCs/>
          <w:noProof w:val="0"/>
          <w:color w:val="000000"/>
          <w:sz w:val="22"/>
          <w:szCs w:val="22"/>
          <w:lang w:val="en-US"/>
        </w:rPr>
      </w:pPr>
      <w:r>
        <w:rPr>
          <w:rFonts w:ascii="Trebuchet MS" w:hAnsi="Trebuchet MS"/>
          <w:b w:val="0"/>
          <w:noProof w:val="0"/>
          <w:sz w:val="22"/>
          <w:szCs w:val="22"/>
          <w:lang w:val="en-US"/>
        </w:rPr>
        <w:t xml:space="preserve">External expertise and services </w:t>
      </w:r>
    </w:p>
    <w:p w:rsidR="009C56B4" w:rsidRPr="0015672B" w:rsidRDefault="009C56B4" w:rsidP="00BB58CC">
      <w:pPr>
        <w:pStyle w:val="Guidelines5"/>
        <w:numPr>
          <w:ilvl w:val="0"/>
          <w:numId w:val="21"/>
        </w:numPr>
        <w:spacing w:before="120" w:after="0"/>
        <w:rPr>
          <w:rFonts w:ascii="Trebuchet MS" w:hAnsi="Trebuchet MS"/>
          <w:b w:val="0"/>
          <w:bCs/>
          <w:noProof w:val="0"/>
          <w:color w:val="000000"/>
          <w:sz w:val="22"/>
          <w:szCs w:val="22"/>
          <w:lang w:val="en-US"/>
        </w:rPr>
      </w:pPr>
      <w:r w:rsidRPr="009C56B4">
        <w:rPr>
          <w:rFonts w:ascii="Trebuchet MS" w:hAnsi="Trebuchet MS"/>
          <w:b w:val="0"/>
          <w:bCs/>
          <w:noProof w:val="0"/>
          <w:color w:val="000000"/>
          <w:sz w:val="22"/>
          <w:szCs w:val="22"/>
          <w:lang w:val="en-US"/>
        </w:rPr>
        <w:t>feasibility study or equivalent technical document</w:t>
      </w:r>
      <w:r>
        <w:rPr>
          <w:rFonts w:ascii="Trebuchet MS" w:hAnsi="Trebuchet MS"/>
          <w:b w:val="0"/>
          <w:bCs/>
          <w:noProof w:val="0"/>
          <w:color w:val="000000"/>
          <w:sz w:val="22"/>
          <w:szCs w:val="22"/>
          <w:lang w:val="en-US"/>
        </w:rPr>
        <w:t>s</w:t>
      </w:r>
      <w:r w:rsidRPr="009C56B4">
        <w:rPr>
          <w:rFonts w:ascii="Trebuchet MS" w:hAnsi="Trebuchet MS"/>
          <w:b w:val="0"/>
          <w:bCs/>
          <w:noProof w:val="0"/>
          <w:color w:val="000000"/>
          <w:sz w:val="22"/>
          <w:szCs w:val="22"/>
          <w:lang w:val="en-US"/>
        </w:rPr>
        <w:t>, Cost Benefit Analysis, studies and costs for documentation necessary to obtain the necessary endorsements and authorizations, documentation concerning the urban planning plan, impact assessments, location studies/appraisals, including their technical verification</w:t>
      </w:r>
    </w:p>
    <w:p w:rsidR="001143A7" w:rsidRDefault="001143A7" w:rsidP="007D25DC">
      <w:pPr>
        <w:pStyle w:val="ListParagraph"/>
        <w:widowControl w:val="0"/>
        <w:tabs>
          <w:tab w:val="left" w:pos="-1440"/>
          <w:tab w:val="left" w:pos="-720"/>
          <w:tab w:val="left" w:pos="0"/>
          <w:tab w:val="left" w:pos="5580"/>
        </w:tabs>
        <w:spacing w:before="120" w:after="120" w:line="240" w:lineRule="auto"/>
        <w:ind w:left="0"/>
        <w:jc w:val="both"/>
        <w:rPr>
          <w:rFonts w:ascii="Trebuchet MS" w:hAnsi="Trebuchet MS"/>
          <w:b/>
          <w:lang w:val="en-GB"/>
        </w:rPr>
      </w:pPr>
    </w:p>
    <w:p w:rsidR="00556BA9" w:rsidRDefault="007D25DC" w:rsidP="007D25DC">
      <w:pPr>
        <w:pStyle w:val="ListParagraph"/>
        <w:widowControl w:val="0"/>
        <w:tabs>
          <w:tab w:val="left" w:pos="-1440"/>
          <w:tab w:val="left" w:pos="-720"/>
          <w:tab w:val="left" w:pos="0"/>
          <w:tab w:val="left" w:pos="5580"/>
        </w:tabs>
        <w:spacing w:before="120" w:after="120" w:line="240" w:lineRule="auto"/>
        <w:ind w:left="0"/>
        <w:jc w:val="both"/>
        <w:rPr>
          <w:rFonts w:ascii="Trebuchet MS" w:hAnsi="Trebuchet MS"/>
          <w:b/>
          <w:lang w:val="en-US"/>
        </w:rPr>
      </w:pPr>
      <w:r w:rsidRPr="007D25DC">
        <w:rPr>
          <w:rFonts w:ascii="Trebuchet MS" w:hAnsi="Trebuchet MS"/>
          <w:b/>
          <w:lang w:val="en-US"/>
        </w:rPr>
        <w:t xml:space="preserve">Article </w:t>
      </w:r>
      <w:r w:rsidR="009C56B4">
        <w:rPr>
          <w:rFonts w:ascii="Trebuchet MS" w:hAnsi="Trebuchet MS"/>
          <w:b/>
          <w:lang w:val="en-US"/>
        </w:rPr>
        <w:t>8</w:t>
      </w:r>
      <w:r w:rsidR="009C56B4" w:rsidRPr="007D25DC">
        <w:rPr>
          <w:rFonts w:ascii="Trebuchet MS" w:hAnsi="Trebuchet MS"/>
          <w:b/>
          <w:lang w:val="en-US"/>
        </w:rPr>
        <w:t xml:space="preserve"> </w:t>
      </w:r>
      <w:r w:rsidRPr="007D25DC">
        <w:rPr>
          <w:rFonts w:ascii="Trebuchet MS" w:hAnsi="Trebuchet MS"/>
          <w:b/>
          <w:lang w:val="en-US"/>
        </w:rPr>
        <w:t>Staff costs</w:t>
      </w:r>
    </w:p>
    <w:p w:rsidR="006715CB" w:rsidRDefault="00FB6313" w:rsidP="00B457A0">
      <w:pPr>
        <w:pStyle w:val="ListParagraph"/>
        <w:widowControl w:val="0"/>
        <w:numPr>
          <w:ilvl w:val="0"/>
          <w:numId w:val="50"/>
        </w:numPr>
        <w:tabs>
          <w:tab w:val="left" w:pos="-1440"/>
          <w:tab w:val="left" w:pos="-720"/>
          <w:tab w:val="left" w:pos="0"/>
          <w:tab w:val="left" w:pos="709"/>
        </w:tabs>
        <w:spacing w:before="120" w:after="120" w:line="240" w:lineRule="auto"/>
        <w:jc w:val="both"/>
        <w:rPr>
          <w:rFonts w:ascii="Trebuchet MS" w:hAnsi="Trebuchet MS"/>
          <w:lang w:val="en-US"/>
        </w:rPr>
      </w:pPr>
      <w:r>
        <w:rPr>
          <w:rFonts w:ascii="Trebuchet MS" w:hAnsi="Trebuchet MS"/>
          <w:lang w:val="en-US"/>
        </w:rPr>
        <w:t xml:space="preserve">Staff costs shall be reimbursed </w:t>
      </w:r>
      <w:r w:rsidR="00002098">
        <w:rPr>
          <w:rFonts w:ascii="Trebuchet MS" w:hAnsi="Trebuchet MS"/>
          <w:lang w:val="en-US"/>
        </w:rPr>
        <w:t xml:space="preserve">as </w:t>
      </w:r>
      <w:r>
        <w:rPr>
          <w:rFonts w:ascii="Trebuchet MS" w:hAnsi="Trebuchet MS"/>
          <w:lang w:val="en-US"/>
        </w:rPr>
        <w:t>a flat rate of maximum 15% of direct costs for soft projects. For hard projects the flat rate shall not exceed 5% of direct costs.</w:t>
      </w:r>
      <w:r w:rsidR="00326135">
        <w:rPr>
          <w:rFonts w:ascii="Trebuchet MS" w:hAnsi="Trebuchet MS"/>
          <w:lang w:val="en-US"/>
        </w:rPr>
        <w:t xml:space="preserve"> The beneficiaries may opt to use real costs for staff costs.</w:t>
      </w:r>
      <w:r>
        <w:rPr>
          <w:rFonts w:ascii="Trebuchet MS" w:hAnsi="Trebuchet MS"/>
          <w:lang w:val="en-US"/>
        </w:rPr>
        <w:t xml:space="preserve"> </w:t>
      </w:r>
      <w:r w:rsidR="00E41538">
        <w:rPr>
          <w:rFonts w:ascii="Trebuchet MS" w:hAnsi="Trebuchet MS"/>
          <w:lang w:val="en-US"/>
        </w:rPr>
        <w:t xml:space="preserve">The option belongs to the beneficiaries. </w:t>
      </w:r>
    </w:p>
    <w:p w:rsidR="00FB6313" w:rsidRDefault="00FB6313" w:rsidP="00FB6313">
      <w:pPr>
        <w:pStyle w:val="ListParagraph"/>
        <w:widowControl w:val="0"/>
        <w:numPr>
          <w:ilvl w:val="0"/>
          <w:numId w:val="50"/>
        </w:numPr>
        <w:tabs>
          <w:tab w:val="left" w:pos="-1440"/>
          <w:tab w:val="left" w:pos="-720"/>
          <w:tab w:val="left" w:pos="0"/>
          <w:tab w:val="left" w:pos="709"/>
        </w:tabs>
        <w:spacing w:before="120" w:after="120" w:line="240" w:lineRule="auto"/>
        <w:jc w:val="both"/>
        <w:rPr>
          <w:rFonts w:ascii="Trebuchet MS" w:hAnsi="Trebuchet MS"/>
          <w:lang w:val="en-US"/>
        </w:rPr>
      </w:pPr>
      <w:r>
        <w:rPr>
          <w:rFonts w:ascii="Trebuchet MS" w:hAnsi="Trebuchet MS"/>
          <w:lang w:val="en-US"/>
        </w:rPr>
        <w:t>Direct costs that form the basis for calculation of staff costs must be incurred and paid by the beneficiary as real costs.</w:t>
      </w:r>
    </w:p>
    <w:p w:rsidR="00FC6485" w:rsidRDefault="00FC6485" w:rsidP="00FC6485">
      <w:pPr>
        <w:pStyle w:val="ListParagraph"/>
        <w:widowControl w:val="0"/>
        <w:numPr>
          <w:ilvl w:val="0"/>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In case the option</w:t>
      </w:r>
      <w:r>
        <w:rPr>
          <w:rFonts w:ascii="Trebuchet MS" w:hAnsi="Trebuchet MS"/>
          <w:lang w:val="en-US"/>
        </w:rPr>
        <w:t xml:space="preserve"> to use real costs is used, then:</w:t>
      </w:r>
    </w:p>
    <w:p w:rsidR="00FC6485" w:rsidRPr="00FC6485" w:rsidRDefault="00FC6485" w:rsidP="00FC6485">
      <w:pPr>
        <w:pStyle w:val="ListParagraph"/>
        <w:widowControl w:val="0"/>
        <w:numPr>
          <w:ilvl w:val="1"/>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Expenditure on staff costs shall consist of gross employment costs of staff employed by the beneficiary in one of the following ways:</w:t>
      </w:r>
    </w:p>
    <w:p w:rsidR="00FC6485" w:rsidRPr="00FC6485" w:rsidRDefault="00FC6485" w:rsidP="00594908">
      <w:pPr>
        <w:pStyle w:val="ListParagraph"/>
        <w:widowControl w:val="0"/>
        <w:numPr>
          <w:ilvl w:val="2"/>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full time;</w:t>
      </w:r>
    </w:p>
    <w:p w:rsidR="00FC6485" w:rsidRPr="00FC6485" w:rsidRDefault="00FC6485" w:rsidP="00594908">
      <w:pPr>
        <w:pStyle w:val="ListParagraph"/>
        <w:widowControl w:val="0"/>
        <w:numPr>
          <w:ilvl w:val="2"/>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part-time with a fixed percentage of time worked per month;</w:t>
      </w:r>
    </w:p>
    <w:p w:rsidR="00FC6485" w:rsidRPr="00FC6485" w:rsidRDefault="00FC6485" w:rsidP="00594908">
      <w:pPr>
        <w:pStyle w:val="ListParagraph"/>
        <w:widowControl w:val="0"/>
        <w:numPr>
          <w:ilvl w:val="2"/>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part-time with a flexible number of hours worked per month; or</w:t>
      </w:r>
    </w:p>
    <w:p w:rsidR="00FC6485" w:rsidRPr="00FC6485" w:rsidRDefault="00FC6485" w:rsidP="00594908">
      <w:pPr>
        <w:pStyle w:val="ListParagraph"/>
        <w:widowControl w:val="0"/>
        <w:numPr>
          <w:ilvl w:val="2"/>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on an hourly basis.</w:t>
      </w:r>
    </w:p>
    <w:p w:rsidR="00FC6485" w:rsidRPr="00FC6485" w:rsidRDefault="00FC6485" w:rsidP="00594908">
      <w:pPr>
        <w:pStyle w:val="ListParagraph"/>
        <w:widowControl w:val="0"/>
        <w:numPr>
          <w:ilvl w:val="1"/>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Expenditure on staff costs shall be limited to the following:</w:t>
      </w:r>
    </w:p>
    <w:p w:rsidR="00FC6485" w:rsidRPr="00FC6485" w:rsidRDefault="00FC6485" w:rsidP="00594908">
      <w:pPr>
        <w:pStyle w:val="ListParagraph"/>
        <w:widowControl w:val="0"/>
        <w:numPr>
          <w:ilvl w:val="2"/>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salary payments related to the activities which the entity would not carry out if the operation concerned was not undertaken, fixed in an employment/work contract, an appointment decision (both hereinafter referred to as “employment document”) or by law, relating to responsibilities specified in the job description of the staff member concerned;</w:t>
      </w:r>
    </w:p>
    <w:p w:rsidR="00FC6485" w:rsidRPr="00FC6485" w:rsidRDefault="00FC6485" w:rsidP="00594908">
      <w:pPr>
        <w:pStyle w:val="ListParagraph"/>
        <w:widowControl w:val="0"/>
        <w:numPr>
          <w:ilvl w:val="2"/>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lastRenderedPageBreak/>
        <w:t>any other costs directly linked to salary payments incurred and paid by the employer, such as employment taxes and social security pensions as covered by Regulation (EC) No 883/2004 of the European Parliament and of the Council provided that they are:</w:t>
      </w:r>
    </w:p>
    <w:p w:rsidR="00FC6485" w:rsidRPr="00FC6485" w:rsidRDefault="00FC6485" w:rsidP="00594908">
      <w:pPr>
        <w:pStyle w:val="ListParagraph"/>
        <w:widowControl w:val="0"/>
        <w:numPr>
          <w:ilvl w:val="3"/>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fixed in an employment document or by law;</w:t>
      </w:r>
    </w:p>
    <w:p w:rsidR="00FC6485" w:rsidRPr="00FC6485" w:rsidRDefault="00FC6485" w:rsidP="00594908">
      <w:pPr>
        <w:pStyle w:val="ListParagraph"/>
        <w:widowControl w:val="0"/>
        <w:numPr>
          <w:ilvl w:val="3"/>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in accordance with the legislation referred to in the employment document and with standard practices in the country and/or organization where the individual staff member is actually working; and</w:t>
      </w:r>
    </w:p>
    <w:p w:rsidR="00FC6485" w:rsidRPr="00FC6485" w:rsidRDefault="00FC6485" w:rsidP="00594908">
      <w:pPr>
        <w:pStyle w:val="ListParagraph"/>
        <w:widowControl w:val="0"/>
        <w:numPr>
          <w:ilvl w:val="3"/>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not recoverable by the employer</w:t>
      </w:r>
    </w:p>
    <w:p w:rsidR="00FC6485" w:rsidRPr="00FC6485" w:rsidRDefault="00FC6485" w:rsidP="00FC6485">
      <w:pPr>
        <w:pStyle w:val="ListParagraph"/>
        <w:widowControl w:val="0"/>
        <w:numPr>
          <w:ilvl w:val="1"/>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Staff costs related to individuals who work on part-time assignment on the operation, shall be calculated as either:</w:t>
      </w:r>
    </w:p>
    <w:p w:rsidR="00FC6485" w:rsidRPr="00FC6485" w:rsidRDefault="00FC6485" w:rsidP="00A60AC8">
      <w:pPr>
        <w:pStyle w:val="ListParagraph"/>
        <w:widowControl w:val="0"/>
        <w:numPr>
          <w:ilvl w:val="2"/>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a fixed percentage of the gross employment cost, in line with a fixed percentage of time worked on the operation, with no obligation to establish a separate working time registration system; or</w:t>
      </w:r>
    </w:p>
    <w:p w:rsidR="00FC6485" w:rsidRPr="00FC6485" w:rsidRDefault="00FC6485" w:rsidP="00A60AC8">
      <w:pPr>
        <w:pStyle w:val="ListParagraph"/>
        <w:widowControl w:val="0"/>
        <w:numPr>
          <w:ilvl w:val="2"/>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a flexible share of the gross employment costs, in line with a number of hours varying from one month to the other worked on the operation, based on a time registration system covering 100% of the working time of the employee.</w:t>
      </w:r>
    </w:p>
    <w:p w:rsidR="00FC6485" w:rsidRPr="00FC6485" w:rsidRDefault="00FC6485" w:rsidP="00FC6485">
      <w:pPr>
        <w:pStyle w:val="ListParagraph"/>
        <w:widowControl w:val="0"/>
        <w:numPr>
          <w:ilvl w:val="1"/>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For part</w:t>
      </w:r>
      <w:r w:rsidR="00A60AC8">
        <w:rPr>
          <w:rFonts w:ascii="Trebuchet MS" w:hAnsi="Trebuchet MS"/>
          <w:lang w:val="en-US"/>
        </w:rPr>
        <w:t>-time assignments under point i.</w:t>
      </w:r>
      <w:r w:rsidRPr="00FC6485">
        <w:rPr>
          <w:rFonts w:ascii="Trebuchet MS" w:hAnsi="Trebuchet MS"/>
          <w:lang w:val="en-US"/>
        </w:rPr>
        <w:t xml:space="preserve"> of </w:t>
      </w:r>
      <w:r w:rsidR="00A60AC8">
        <w:rPr>
          <w:rFonts w:ascii="Trebuchet MS" w:hAnsi="Trebuchet MS"/>
          <w:lang w:val="en-US"/>
        </w:rPr>
        <w:t>point c.</w:t>
      </w:r>
      <w:r w:rsidRPr="00FC6485">
        <w:rPr>
          <w:rFonts w:ascii="Trebuchet MS" w:hAnsi="Trebuchet MS"/>
          <w:lang w:val="en-US"/>
        </w:rPr>
        <w:t>, the employer shall issue a document for each employee setting out the percentage of time to be worked on the operation.</w:t>
      </w:r>
    </w:p>
    <w:p w:rsidR="00FC6485" w:rsidRPr="00FC6485" w:rsidRDefault="00FC6485" w:rsidP="00FC6485">
      <w:pPr>
        <w:pStyle w:val="ListParagraph"/>
        <w:widowControl w:val="0"/>
        <w:numPr>
          <w:ilvl w:val="1"/>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For part</w:t>
      </w:r>
      <w:r w:rsidR="00413A74">
        <w:rPr>
          <w:rFonts w:ascii="Trebuchet MS" w:hAnsi="Trebuchet MS"/>
          <w:lang w:val="en-US"/>
        </w:rPr>
        <w:t>-time assignments under point (ii) of paragraph c.</w:t>
      </w:r>
      <w:r w:rsidRPr="00FC6485">
        <w:rPr>
          <w:rFonts w:ascii="Trebuchet MS" w:hAnsi="Trebuchet MS"/>
          <w:lang w:val="en-US"/>
        </w:rPr>
        <w:t>, the reimbursement of staff costs shall be calculated on an hourly rate basis determined either by:</w:t>
      </w:r>
    </w:p>
    <w:p w:rsidR="00FC6485" w:rsidRPr="00FC6485" w:rsidRDefault="00FC6485" w:rsidP="00413A74">
      <w:pPr>
        <w:pStyle w:val="ListParagraph"/>
        <w:widowControl w:val="0"/>
        <w:numPr>
          <w:ilvl w:val="2"/>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dividing the monthly gross employment cost by the monthly working time fixed in the employment document expressed in hours; or</w:t>
      </w:r>
    </w:p>
    <w:p w:rsidR="00FC6485" w:rsidRPr="00FC6485" w:rsidRDefault="00FC6485" w:rsidP="00413A74">
      <w:pPr>
        <w:pStyle w:val="ListParagraph"/>
        <w:widowControl w:val="0"/>
        <w:numPr>
          <w:ilvl w:val="2"/>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dividing the latest documented annual gross employment cost by 1720 hours in accordance with Article 68(2) of Regulation (EU) No 1303/2013</w:t>
      </w:r>
    </w:p>
    <w:p w:rsidR="00FC6485" w:rsidRPr="00FC6485" w:rsidRDefault="00FC6485" w:rsidP="00FC6485">
      <w:pPr>
        <w:pStyle w:val="ListParagraph"/>
        <w:widowControl w:val="0"/>
        <w:numPr>
          <w:ilvl w:val="1"/>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The hourly rate shall be multiplied by the number of hours actually worked on the operation.</w:t>
      </w:r>
    </w:p>
    <w:p w:rsidR="00FC6485" w:rsidRPr="00FC6485" w:rsidRDefault="00FC6485" w:rsidP="00FC6485">
      <w:pPr>
        <w:pStyle w:val="ListParagraph"/>
        <w:widowControl w:val="0"/>
        <w:numPr>
          <w:ilvl w:val="1"/>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 xml:space="preserve">As regards staff costs related to individuals who, according to the employment document, work on an hourly basis, such costs shall be eligible applying the number of hours actually worked on the operation to the hourly rate agreed in the employment document based on a working time registration.  </w:t>
      </w:r>
    </w:p>
    <w:p w:rsidR="00243649" w:rsidRDefault="00243649" w:rsidP="00243649">
      <w:pPr>
        <w:widowControl w:val="0"/>
        <w:tabs>
          <w:tab w:val="left" w:pos="-1440"/>
          <w:tab w:val="left" w:pos="-720"/>
          <w:tab w:val="left" w:pos="284"/>
          <w:tab w:val="left" w:pos="5580"/>
        </w:tabs>
        <w:spacing w:before="120" w:after="120" w:line="240" w:lineRule="auto"/>
        <w:jc w:val="both"/>
        <w:rPr>
          <w:rFonts w:ascii="Trebuchet MS" w:hAnsi="Trebuchet MS"/>
          <w:b/>
          <w:lang w:val="en-US"/>
        </w:rPr>
      </w:pPr>
      <w:r w:rsidRPr="00633CA0">
        <w:rPr>
          <w:rFonts w:ascii="Trebuchet MS" w:hAnsi="Trebuchet MS"/>
          <w:b/>
          <w:lang w:val="en-US"/>
        </w:rPr>
        <w:t xml:space="preserve">Article </w:t>
      </w:r>
      <w:r w:rsidR="00BA13BB">
        <w:rPr>
          <w:rFonts w:ascii="Trebuchet MS" w:hAnsi="Trebuchet MS"/>
          <w:b/>
          <w:lang w:val="en-US"/>
        </w:rPr>
        <w:t>9</w:t>
      </w:r>
      <w:r w:rsidR="00BA13BB" w:rsidRPr="00633CA0">
        <w:rPr>
          <w:rFonts w:ascii="Trebuchet MS" w:hAnsi="Trebuchet MS"/>
          <w:b/>
          <w:lang w:val="en-US"/>
        </w:rPr>
        <w:t xml:space="preserve"> </w:t>
      </w:r>
      <w:r w:rsidRPr="00633CA0">
        <w:rPr>
          <w:rFonts w:ascii="Trebuchet MS" w:hAnsi="Trebuchet MS"/>
          <w:b/>
          <w:lang w:val="en-US"/>
        </w:rPr>
        <w:t xml:space="preserve">Office and </w:t>
      </w:r>
      <w:r w:rsidR="00633CA0" w:rsidRPr="00633CA0">
        <w:rPr>
          <w:rFonts w:ascii="Trebuchet MS" w:hAnsi="Trebuchet MS"/>
          <w:b/>
          <w:lang w:val="en-US"/>
        </w:rPr>
        <w:t>administrative expenditure</w:t>
      </w:r>
    </w:p>
    <w:p w:rsidR="00633CA0" w:rsidRDefault="00633CA0" w:rsidP="00633CA0">
      <w:pPr>
        <w:pStyle w:val="ListParagraph"/>
        <w:widowControl w:val="0"/>
        <w:numPr>
          <w:ilvl w:val="0"/>
          <w:numId w:val="28"/>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Office and administrative expenditure shall be limited to the following elements:</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Office rent;</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Insurance and taxes related to the buildings where the staff is located and to the equipment of the office (e.g. fire, theft insurance);</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Utilities (e.g. electricity, heating, water);</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Office supplies;</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General accounting provided inside the beneficiary organization;</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Archives</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Maintenance, cleaning and repairs;</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Security;</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IT systems;</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Communication (e.g. telephone, fax, internet, postal services, business cards);</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Bank charges for opening and administering the account or accounts where the implementation of an operation requires a separate account to be opened;</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lastRenderedPageBreak/>
        <w:t>Charges for transnational financial transactions.</w:t>
      </w:r>
    </w:p>
    <w:p w:rsidR="00FB6313" w:rsidRDefault="00FB6313" w:rsidP="00FB6313">
      <w:pPr>
        <w:pStyle w:val="ListParagraph"/>
        <w:widowControl w:val="0"/>
        <w:numPr>
          <w:ilvl w:val="0"/>
          <w:numId w:val="28"/>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 xml:space="preserve">Office and administrative expenditure shall be reimbursed as a flat rate of maximum 5% of direct costs for soft projects and maximum 1% of direct costs for hard projects. </w:t>
      </w:r>
    </w:p>
    <w:p w:rsidR="00070629" w:rsidRDefault="003C460F" w:rsidP="00070629">
      <w:pPr>
        <w:pStyle w:val="Default"/>
        <w:spacing w:before="120" w:after="120"/>
        <w:jc w:val="both"/>
        <w:rPr>
          <w:rFonts w:ascii="Trebuchet MS" w:hAnsi="Trebuchet MS"/>
          <w:b/>
          <w:sz w:val="22"/>
          <w:szCs w:val="22"/>
          <w:lang w:val="en-GB"/>
        </w:rPr>
      </w:pPr>
      <w:r w:rsidRPr="003C460F">
        <w:rPr>
          <w:rFonts w:ascii="Trebuchet MS" w:hAnsi="Trebuchet MS"/>
          <w:b/>
          <w:sz w:val="22"/>
          <w:szCs w:val="22"/>
          <w:lang w:val="en-GB"/>
        </w:rPr>
        <w:t xml:space="preserve">Article </w:t>
      </w:r>
      <w:r w:rsidR="00BA13BB">
        <w:rPr>
          <w:rFonts w:ascii="Trebuchet MS" w:hAnsi="Trebuchet MS"/>
          <w:b/>
          <w:sz w:val="22"/>
          <w:szCs w:val="22"/>
          <w:lang w:val="en-GB"/>
        </w:rPr>
        <w:t>10</w:t>
      </w:r>
      <w:r w:rsidR="00BA13BB" w:rsidRPr="003C460F">
        <w:rPr>
          <w:rFonts w:ascii="Trebuchet MS" w:hAnsi="Trebuchet MS"/>
          <w:b/>
          <w:sz w:val="22"/>
          <w:szCs w:val="22"/>
          <w:lang w:val="en-GB"/>
        </w:rPr>
        <w:t xml:space="preserve"> </w:t>
      </w:r>
      <w:r w:rsidRPr="003C460F">
        <w:rPr>
          <w:rFonts w:ascii="Trebuchet MS" w:hAnsi="Trebuchet MS"/>
          <w:b/>
          <w:sz w:val="22"/>
          <w:szCs w:val="22"/>
          <w:lang w:val="en-GB"/>
        </w:rPr>
        <w:t xml:space="preserve">Travel and accommodation cost </w:t>
      </w:r>
    </w:p>
    <w:p w:rsidR="003C460F" w:rsidRDefault="00CB0E98" w:rsidP="00CB0E98">
      <w:pPr>
        <w:pStyle w:val="Default"/>
        <w:numPr>
          <w:ilvl w:val="0"/>
          <w:numId w:val="30"/>
        </w:numPr>
        <w:spacing w:before="120" w:after="120"/>
        <w:jc w:val="both"/>
        <w:rPr>
          <w:rFonts w:ascii="Trebuchet MS" w:hAnsi="Trebuchet MS"/>
          <w:sz w:val="22"/>
          <w:szCs w:val="22"/>
          <w:lang w:val="en-GB"/>
        </w:rPr>
      </w:pPr>
      <w:r>
        <w:rPr>
          <w:rFonts w:ascii="Trebuchet MS" w:hAnsi="Trebuchet MS"/>
          <w:sz w:val="22"/>
          <w:szCs w:val="22"/>
          <w:lang w:val="en-GB"/>
        </w:rPr>
        <w:t>Expenditure on travel and accommodation costs shall be limited to the following elements:</w:t>
      </w:r>
    </w:p>
    <w:p w:rsidR="00CB0E98" w:rsidRDefault="00CB0E98" w:rsidP="00CB0E98">
      <w:pPr>
        <w:pStyle w:val="Default"/>
        <w:numPr>
          <w:ilvl w:val="0"/>
          <w:numId w:val="31"/>
        </w:numPr>
        <w:spacing w:before="120" w:after="120"/>
        <w:jc w:val="both"/>
        <w:rPr>
          <w:rFonts w:ascii="Trebuchet MS" w:hAnsi="Trebuchet MS"/>
          <w:sz w:val="22"/>
          <w:szCs w:val="22"/>
          <w:lang w:val="en-GB"/>
        </w:rPr>
      </w:pPr>
      <w:r>
        <w:rPr>
          <w:rFonts w:ascii="Trebuchet MS" w:hAnsi="Trebuchet MS"/>
          <w:sz w:val="22"/>
          <w:szCs w:val="22"/>
          <w:lang w:val="en-GB"/>
        </w:rPr>
        <w:t>Travel costs (e.g. tickets, travel and car insurance, fuel, car mileage, toll and parking fees);</w:t>
      </w:r>
    </w:p>
    <w:p w:rsidR="00CB0E98" w:rsidRPr="00F82485" w:rsidRDefault="00CB0E98" w:rsidP="00CB0E98">
      <w:pPr>
        <w:pStyle w:val="Default"/>
        <w:numPr>
          <w:ilvl w:val="0"/>
          <w:numId w:val="31"/>
        </w:numPr>
        <w:spacing w:before="120" w:after="120"/>
        <w:jc w:val="both"/>
        <w:rPr>
          <w:rFonts w:ascii="Trebuchet MS" w:hAnsi="Trebuchet MS"/>
          <w:sz w:val="22"/>
          <w:szCs w:val="22"/>
          <w:lang w:val="en-GB"/>
        </w:rPr>
      </w:pPr>
      <w:r w:rsidRPr="00F82485">
        <w:rPr>
          <w:rFonts w:ascii="Trebuchet MS" w:hAnsi="Trebuchet MS"/>
          <w:sz w:val="22"/>
          <w:szCs w:val="22"/>
          <w:lang w:val="en-GB"/>
        </w:rPr>
        <w:t>The costs of meals;</w:t>
      </w:r>
    </w:p>
    <w:p w:rsidR="00CB0E98" w:rsidRDefault="00CB0E98" w:rsidP="00CB0E98">
      <w:pPr>
        <w:pStyle w:val="Default"/>
        <w:numPr>
          <w:ilvl w:val="0"/>
          <w:numId w:val="31"/>
        </w:numPr>
        <w:spacing w:before="120" w:after="120"/>
        <w:jc w:val="both"/>
        <w:rPr>
          <w:rFonts w:ascii="Trebuchet MS" w:hAnsi="Trebuchet MS"/>
          <w:sz w:val="22"/>
          <w:szCs w:val="22"/>
          <w:lang w:val="en-GB"/>
        </w:rPr>
      </w:pPr>
      <w:r>
        <w:rPr>
          <w:rFonts w:ascii="Trebuchet MS" w:hAnsi="Trebuchet MS"/>
          <w:sz w:val="22"/>
          <w:szCs w:val="22"/>
          <w:lang w:val="en-GB"/>
        </w:rPr>
        <w:t>Accommodation costs;</w:t>
      </w:r>
    </w:p>
    <w:p w:rsidR="00CB0E98" w:rsidRDefault="00CB0E98" w:rsidP="00CB0E98">
      <w:pPr>
        <w:pStyle w:val="Default"/>
        <w:numPr>
          <w:ilvl w:val="0"/>
          <w:numId w:val="31"/>
        </w:numPr>
        <w:spacing w:before="120" w:after="120"/>
        <w:jc w:val="both"/>
        <w:rPr>
          <w:rFonts w:ascii="Trebuchet MS" w:hAnsi="Trebuchet MS"/>
          <w:sz w:val="22"/>
          <w:szCs w:val="22"/>
          <w:lang w:val="en-GB"/>
        </w:rPr>
      </w:pPr>
      <w:r>
        <w:rPr>
          <w:rFonts w:ascii="Trebuchet MS" w:hAnsi="Trebuchet MS"/>
          <w:sz w:val="22"/>
          <w:szCs w:val="22"/>
          <w:lang w:val="en-GB"/>
        </w:rPr>
        <w:t>Visa costs;</w:t>
      </w:r>
    </w:p>
    <w:p w:rsidR="00CB0E98" w:rsidRDefault="00CB0E98" w:rsidP="00CB0E98">
      <w:pPr>
        <w:pStyle w:val="Default"/>
        <w:numPr>
          <w:ilvl w:val="0"/>
          <w:numId w:val="31"/>
        </w:numPr>
        <w:spacing w:before="120" w:after="120"/>
        <w:jc w:val="both"/>
        <w:rPr>
          <w:rFonts w:ascii="Trebuchet MS" w:hAnsi="Trebuchet MS"/>
          <w:sz w:val="22"/>
          <w:szCs w:val="22"/>
          <w:lang w:val="en-GB"/>
        </w:rPr>
      </w:pPr>
      <w:r>
        <w:rPr>
          <w:rFonts w:ascii="Trebuchet MS" w:hAnsi="Trebuchet MS"/>
          <w:sz w:val="22"/>
          <w:szCs w:val="22"/>
          <w:lang w:val="en-GB"/>
        </w:rPr>
        <w:t>Daily allowances.</w:t>
      </w:r>
    </w:p>
    <w:p w:rsidR="00CB0E98" w:rsidRDefault="00CB0E98" w:rsidP="00CB0E98">
      <w:pPr>
        <w:pStyle w:val="Default"/>
        <w:numPr>
          <w:ilvl w:val="0"/>
          <w:numId w:val="30"/>
        </w:numPr>
        <w:spacing w:before="120" w:after="120"/>
        <w:jc w:val="both"/>
        <w:rPr>
          <w:rFonts w:ascii="Trebuchet MS" w:hAnsi="Trebuchet MS"/>
          <w:sz w:val="22"/>
          <w:szCs w:val="22"/>
          <w:lang w:val="en-GB"/>
        </w:rPr>
      </w:pPr>
      <w:r>
        <w:rPr>
          <w:rFonts w:ascii="Trebuchet MS" w:hAnsi="Trebuchet MS"/>
          <w:sz w:val="22"/>
          <w:szCs w:val="22"/>
          <w:lang w:val="en-GB"/>
        </w:rPr>
        <w:t xml:space="preserve">Any elements listed in points (a) to (d) of paragraph 1 covered by a daily allowance shall not be reimbursed in addition to the daily allowance. </w:t>
      </w:r>
    </w:p>
    <w:p w:rsidR="00E12609" w:rsidRDefault="00E12609" w:rsidP="00CB0E98">
      <w:pPr>
        <w:pStyle w:val="Default"/>
        <w:numPr>
          <w:ilvl w:val="0"/>
          <w:numId w:val="30"/>
        </w:numPr>
        <w:spacing w:before="120" w:after="120"/>
        <w:jc w:val="both"/>
        <w:rPr>
          <w:rFonts w:ascii="Trebuchet MS" w:hAnsi="Trebuchet MS"/>
          <w:sz w:val="22"/>
          <w:szCs w:val="22"/>
          <w:lang w:val="en-GB"/>
        </w:rPr>
      </w:pPr>
      <w:r>
        <w:rPr>
          <w:rFonts w:ascii="Trebuchet MS" w:hAnsi="Trebuchet MS"/>
          <w:sz w:val="22"/>
          <w:szCs w:val="22"/>
          <w:lang w:val="en-GB"/>
        </w:rPr>
        <w:t xml:space="preserve">The travel and accommodation expenses of external experts and service providers fall under external expertise and services costs listed in Article </w:t>
      </w:r>
      <w:r w:rsidR="00352B3C">
        <w:rPr>
          <w:rFonts w:ascii="Trebuchet MS" w:hAnsi="Trebuchet MS"/>
          <w:sz w:val="22"/>
          <w:szCs w:val="22"/>
          <w:lang w:val="en-GB"/>
        </w:rPr>
        <w:t>1</w:t>
      </w:r>
      <w:r w:rsidR="00D11E29">
        <w:rPr>
          <w:rFonts w:ascii="Trebuchet MS" w:hAnsi="Trebuchet MS"/>
          <w:sz w:val="22"/>
          <w:szCs w:val="22"/>
          <w:lang w:val="en-GB"/>
        </w:rPr>
        <w:t>1</w:t>
      </w:r>
      <w:r>
        <w:rPr>
          <w:rFonts w:ascii="Trebuchet MS" w:hAnsi="Trebuchet MS"/>
          <w:sz w:val="22"/>
          <w:szCs w:val="22"/>
          <w:lang w:val="en-GB"/>
        </w:rPr>
        <w:t>.</w:t>
      </w:r>
    </w:p>
    <w:p w:rsidR="0069387B" w:rsidRDefault="0069387B" w:rsidP="00CB0E98">
      <w:pPr>
        <w:pStyle w:val="Default"/>
        <w:numPr>
          <w:ilvl w:val="0"/>
          <w:numId w:val="30"/>
        </w:numPr>
        <w:spacing w:before="120" w:after="120"/>
        <w:jc w:val="both"/>
        <w:rPr>
          <w:rFonts w:ascii="Trebuchet MS" w:hAnsi="Trebuchet MS"/>
          <w:sz w:val="22"/>
          <w:szCs w:val="22"/>
          <w:lang w:val="en-GB"/>
        </w:rPr>
      </w:pPr>
      <w:r>
        <w:rPr>
          <w:rFonts w:ascii="Trebuchet MS" w:hAnsi="Trebuchet MS"/>
          <w:sz w:val="22"/>
          <w:szCs w:val="22"/>
          <w:lang w:val="en-GB"/>
        </w:rPr>
        <w:t xml:space="preserve">Direct payment of expenditure under this Article by an employee of the beneficiary shall be supported by a proof of reimbursement by the beneficiary to that employee. </w:t>
      </w:r>
    </w:p>
    <w:p w:rsidR="00D85D6B" w:rsidRPr="00B457A0" w:rsidRDefault="00D85D6B" w:rsidP="00D85D6B">
      <w:pPr>
        <w:pStyle w:val="Default"/>
        <w:numPr>
          <w:ilvl w:val="0"/>
          <w:numId w:val="30"/>
        </w:numPr>
        <w:spacing w:before="120" w:after="120"/>
        <w:jc w:val="both"/>
        <w:rPr>
          <w:rFonts w:ascii="Trebuchet MS" w:hAnsi="Trebuchet MS"/>
          <w:sz w:val="22"/>
          <w:szCs w:val="22"/>
        </w:rPr>
      </w:pPr>
      <w:r w:rsidRPr="00B457A0">
        <w:rPr>
          <w:rFonts w:ascii="Trebuchet MS" w:hAnsi="Trebuchet MS"/>
          <w:sz w:val="22"/>
          <w:szCs w:val="22"/>
        </w:rPr>
        <w:t>The beneficiaries shall respect the national legislation regarding the ceilings applicable for travel and accom</w:t>
      </w:r>
      <w:r w:rsidR="00DB2343">
        <w:rPr>
          <w:rFonts w:ascii="Trebuchet MS" w:hAnsi="Trebuchet MS"/>
          <w:sz w:val="22"/>
          <w:szCs w:val="22"/>
        </w:rPr>
        <w:t>m</w:t>
      </w:r>
      <w:r w:rsidRPr="00B457A0">
        <w:rPr>
          <w:rFonts w:ascii="Trebuchet MS" w:hAnsi="Trebuchet MS"/>
          <w:sz w:val="22"/>
          <w:szCs w:val="22"/>
        </w:rPr>
        <w:t xml:space="preserve">odation. </w:t>
      </w:r>
    </w:p>
    <w:p w:rsidR="001143A7" w:rsidRDefault="001143A7" w:rsidP="001143A7">
      <w:pPr>
        <w:pStyle w:val="Default"/>
        <w:spacing w:before="120" w:after="120"/>
        <w:jc w:val="both"/>
        <w:rPr>
          <w:rFonts w:ascii="Trebuchet MS" w:hAnsi="Trebuchet MS"/>
          <w:b/>
          <w:sz w:val="22"/>
          <w:szCs w:val="22"/>
          <w:lang w:val="en-GB"/>
        </w:rPr>
      </w:pPr>
    </w:p>
    <w:p w:rsidR="003C460F" w:rsidRPr="00067E38" w:rsidRDefault="00A73C29">
      <w:pPr>
        <w:pStyle w:val="Default"/>
        <w:spacing w:before="120" w:after="120"/>
        <w:jc w:val="both"/>
        <w:rPr>
          <w:rFonts w:ascii="Trebuchet MS" w:hAnsi="Trebuchet MS"/>
          <w:b/>
          <w:sz w:val="22"/>
          <w:szCs w:val="22"/>
          <w:lang w:val="en-GB"/>
        </w:rPr>
      </w:pPr>
      <w:r w:rsidRPr="00067E38">
        <w:rPr>
          <w:rFonts w:ascii="Trebuchet MS" w:hAnsi="Trebuchet MS"/>
          <w:b/>
          <w:sz w:val="22"/>
          <w:szCs w:val="22"/>
          <w:lang w:val="en-GB"/>
        </w:rPr>
        <w:t xml:space="preserve">Article </w:t>
      </w:r>
      <w:r w:rsidR="00BA13BB">
        <w:rPr>
          <w:rFonts w:ascii="Trebuchet MS" w:hAnsi="Trebuchet MS"/>
          <w:b/>
          <w:sz w:val="22"/>
          <w:szCs w:val="22"/>
          <w:lang w:val="en-GB"/>
        </w:rPr>
        <w:t>11</w:t>
      </w:r>
      <w:r w:rsidR="00BA13BB" w:rsidRPr="00067E38">
        <w:rPr>
          <w:rFonts w:ascii="Trebuchet MS" w:hAnsi="Trebuchet MS"/>
          <w:b/>
          <w:sz w:val="22"/>
          <w:szCs w:val="22"/>
          <w:lang w:val="en-GB"/>
        </w:rPr>
        <w:t xml:space="preserve"> </w:t>
      </w:r>
      <w:r w:rsidRPr="00067E38">
        <w:rPr>
          <w:rFonts w:ascii="Trebuchet MS" w:hAnsi="Trebuchet MS"/>
          <w:b/>
          <w:sz w:val="22"/>
          <w:szCs w:val="22"/>
          <w:lang w:val="en-GB"/>
        </w:rPr>
        <w:t>External expertise and services costs</w:t>
      </w:r>
    </w:p>
    <w:p w:rsidR="00A73C29" w:rsidRDefault="00A73C29" w:rsidP="00A73C29">
      <w:pPr>
        <w:pStyle w:val="Default"/>
        <w:numPr>
          <w:ilvl w:val="0"/>
          <w:numId w:val="32"/>
        </w:numPr>
        <w:spacing w:before="120" w:after="120"/>
        <w:jc w:val="both"/>
        <w:rPr>
          <w:rFonts w:ascii="Trebuchet MS" w:hAnsi="Trebuchet MS"/>
          <w:sz w:val="22"/>
          <w:szCs w:val="22"/>
          <w:lang w:val="en-GB"/>
        </w:rPr>
      </w:pPr>
      <w:r>
        <w:rPr>
          <w:rFonts w:ascii="Trebuchet MS" w:hAnsi="Trebuchet MS"/>
          <w:sz w:val="22"/>
          <w:szCs w:val="22"/>
          <w:lang w:val="en-GB"/>
        </w:rPr>
        <w:t>Expenditure on external expertise and service costs shall be limited to the following services and expertise provided by a public or private law body or a natural p</w:t>
      </w:r>
      <w:r w:rsidR="00DB2343">
        <w:rPr>
          <w:rFonts w:ascii="Trebuchet MS" w:hAnsi="Trebuchet MS"/>
          <w:sz w:val="22"/>
          <w:szCs w:val="22"/>
          <w:lang w:val="en-GB"/>
        </w:rPr>
        <w:t>erson other than the beneficiaries</w:t>
      </w:r>
      <w:r>
        <w:rPr>
          <w:rFonts w:ascii="Trebuchet MS" w:hAnsi="Trebuchet MS"/>
          <w:sz w:val="22"/>
          <w:szCs w:val="22"/>
          <w:lang w:val="en-GB"/>
        </w:rPr>
        <w:t xml:space="preserve"> of the operation:</w:t>
      </w:r>
    </w:p>
    <w:p w:rsidR="00A73C29" w:rsidRDefault="00A73C29"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Studies or surveys (e.g. evaluations, strategies, concept notes, design plans, handbooks);</w:t>
      </w:r>
    </w:p>
    <w:p w:rsidR="00A73C29" w:rsidRDefault="00A73C29"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Training;</w:t>
      </w:r>
    </w:p>
    <w:p w:rsidR="00A73C29" w:rsidRDefault="00A73C29"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Translations;</w:t>
      </w:r>
    </w:p>
    <w:p w:rsidR="00A73C29" w:rsidRDefault="00A73C29"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IT systems and website development, modifications and updates;</w:t>
      </w:r>
    </w:p>
    <w:p w:rsidR="00A73C29" w:rsidRDefault="000C2761"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 xml:space="preserve">Promotion, communication, publicity or information linked to an operation or to </w:t>
      </w:r>
      <w:r w:rsidR="00036791">
        <w:rPr>
          <w:rFonts w:ascii="Trebuchet MS" w:hAnsi="Trebuchet MS"/>
          <w:sz w:val="22"/>
          <w:szCs w:val="22"/>
          <w:lang w:val="en-GB"/>
        </w:rPr>
        <w:t>the</w:t>
      </w:r>
      <w:r w:rsidR="00801A06">
        <w:rPr>
          <w:rFonts w:ascii="Trebuchet MS" w:hAnsi="Trebuchet MS"/>
          <w:sz w:val="22"/>
          <w:szCs w:val="22"/>
          <w:lang w:val="en-GB"/>
        </w:rPr>
        <w:t xml:space="preserve"> Interreg V-A RoBg</w:t>
      </w:r>
      <w:r>
        <w:rPr>
          <w:rFonts w:ascii="Trebuchet MS" w:hAnsi="Trebuchet MS"/>
          <w:sz w:val="22"/>
          <w:szCs w:val="22"/>
          <w:lang w:val="en-GB"/>
        </w:rPr>
        <w:t xml:space="preserve"> </w:t>
      </w:r>
      <w:r w:rsidR="00801A06">
        <w:rPr>
          <w:rFonts w:ascii="Trebuchet MS" w:hAnsi="Trebuchet MS"/>
          <w:sz w:val="22"/>
          <w:szCs w:val="22"/>
          <w:lang w:val="en-GB"/>
        </w:rPr>
        <w:t>P</w:t>
      </w:r>
      <w:r>
        <w:rPr>
          <w:rFonts w:ascii="Trebuchet MS" w:hAnsi="Trebuchet MS"/>
          <w:sz w:val="22"/>
          <w:szCs w:val="22"/>
          <w:lang w:val="en-GB"/>
        </w:rPr>
        <w:t>rogramme as such;</w:t>
      </w:r>
    </w:p>
    <w:p w:rsidR="000C2761" w:rsidRDefault="000C2761"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Financial management;</w:t>
      </w:r>
    </w:p>
    <w:p w:rsidR="000C2761" w:rsidRDefault="000C2761"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Services related to the organisation and implementation of events or meetings (including rent, catering or interpretation);</w:t>
      </w:r>
    </w:p>
    <w:p w:rsidR="000C2761" w:rsidRDefault="000C2761"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Participation in events (e.g. registration fees);</w:t>
      </w:r>
    </w:p>
    <w:p w:rsidR="000C2761" w:rsidRDefault="000C2761"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Legal consultancy and notarial services, technical and financial expertise, other consultancy and accountancy services;</w:t>
      </w:r>
    </w:p>
    <w:p w:rsidR="000C2761" w:rsidRDefault="000C2761"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Intellectual property rights;</w:t>
      </w:r>
    </w:p>
    <w:p w:rsidR="000C2761" w:rsidRDefault="000C2761"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lastRenderedPageBreak/>
        <w:t>Verifications under Article 125(4)(a) of Regulation (EU) No 1303/2013 and Article 23(4) of Regulation (EU) No 1299/2013;</w:t>
      </w:r>
    </w:p>
    <w:p w:rsidR="000C2761" w:rsidRDefault="000C2761"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The provision of guarantees by a bank or other financial institution where required by Union or national law or in a programming document adopted by the monitoring committee;</w:t>
      </w:r>
    </w:p>
    <w:p w:rsidR="000C2761" w:rsidRDefault="000C2761"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Travel and accommodation for external experts, speakers, chairpersons of meetings and service providers;</w:t>
      </w:r>
    </w:p>
    <w:p w:rsidR="000C2761" w:rsidRPr="00A73C29" w:rsidRDefault="000C2761"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Other specific expertise and services needed for operations.</w:t>
      </w:r>
    </w:p>
    <w:p w:rsidR="000C2761" w:rsidRDefault="000C2761" w:rsidP="00070629">
      <w:pPr>
        <w:pStyle w:val="Default"/>
        <w:spacing w:before="120" w:after="120"/>
        <w:jc w:val="both"/>
        <w:rPr>
          <w:rFonts w:ascii="Trebuchet MS" w:hAnsi="Trebuchet MS"/>
          <w:b/>
          <w:sz w:val="22"/>
          <w:szCs w:val="22"/>
          <w:lang w:val="en-GB"/>
        </w:rPr>
      </w:pPr>
    </w:p>
    <w:p w:rsidR="003C460F" w:rsidRPr="003C460F" w:rsidRDefault="000C2761" w:rsidP="00070629">
      <w:pPr>
        <w:pStyle w:val="Default"/>
        <w:spacing w:before="120" w:after="120"/>
        <w:jc w:val="both"/>
        <w:rPr>
          <w:rFonts w:ascii="Trebuchet MS" w:hAnsi="Trebuchet MS"/>
          <w:b/>
          <w:sz w:val="22"/>
          <w:szCs w:val="22"/>
          <w:lang w:val="en-GB"/>
        </w:rPr>
      </w:pPr>
      <w:r>
        <w:rPr>
          <w:rFonts w:ascii="Trebuchet MS" w:hAnsi="Trebuchet MS"/>
          <w:b/>
          <w:sz w:val="22"/>
          <w:szCs w:val="22"/>
          <w:lang w:val="en-GB"/>
        </w:rPr>
        <w:t xml:space="preserve">Article </w:t>
      </w:r>
      <w:r w:rsidR="00BA13BB">
        <w:rPr>
          <w:rFonts w:ascii="Trebuchet MS" w:hAnsi="Trebuchet MS"/>
          <w:b/>
          <w:sz w:val="22"/>
          <w:szCs w:val="22"/>
          <w:lang w:val="en-GB"/>
        </w:rPr>
        <w:t xml:space="preserve">12 </w:t>
      </w:r>
      <w:r>
        <w:rPr>
          <w:rFonts w:ascii="Trebuchet MS" w:hAnsi="Trebuchet MS"/>
          <w:b/>
          <w:sz w:val="22"/>
          <w:szCs w:val="22"/>
          <w:lang w:val="en-GB"/>
        </w:rPr>
        <w:t>Equipment expenditure</w:t>
      </w:r>
    </w:p>
    <w:p w:rsidR="00AF54C3" w:rsidRPr="00AF54C3" w:rsidRDefault="00AF54C3" w:rsidP="00AF54C3">
      <w:pPr>
        <w:pStyle w:val="ListParagraph"/>
        <w:numPr>
          <w:ilvl w:val="0"/>
          <w:numId w:val="34"/>
        </w:numPr>
        <w:spacing w:before="120" w:after="120"/>
        <w:jc w:val="both"/>
        <w:rPr>
          <w:rFonts w:ascii="Trebuchet MS" w:hAnsi="Trebuchet MS"/>
          <w:lang w:val="en-GB"/>
        </w:rPr>
      </w:pPr>
      <w:r w:rsidRPr="00AF54C3">
        <w:rPr>
          <w:rFonts w:ascii="Trebuchet MS" w:hAnsi="Trebuchet MS"/>
          <w:lang w:val="en-GB"/>
        </w:rPr>
        <w:t>Expenditure for the financing of equipment purchased</w:t>
      </w:r>
      <w:r w:rsidR="00593F1C">
        <w:rPr>
          <w:rFonts w:ascii="Trebuchet MS" w:hAnsi="Trebuchet MS"/>
          <w:lang w:val="en-GB"/>
        </w:rPr>
        <w:t xml:space="preserve"> or</w:t>
      </w:r>
      <w:r w:rsidRPr="00AF54C3">
        <w:rPr>
          <w:rFonts w:ascii="Trebuchet MS" w:hAnsi="Trebuchet MS"/>
          <w:lang w:val="en-GB"/>
        </w:rPr>
        <w:t xml:space="preserve"> rented by the beneficiary of the operation other than those covered by Article </w:t>
      </w:r>
      <w:r w:rsidR="00D11E29">
        <w:rPr>
          <w:rFonts w:ascii="Trebuchet MS" w:hAnsi="Trebuchet MS"/>
          <w:lang w:val="en-GB"/>
        </w:rPr>
        <w:t>9</w:t>
      </w:r>
      <w:r w:rsidR="00D11E29" w:rsidRPr="00AF54C3">
        <w:rPr>
          <w:rFonts w:ascii="Trebuchet MS" w:hAnsi="Trebuchet MS"/>
          <w:lang w:val="en-GB"/>
        </w:rPr>
        <w:t xml:space="preserve"> </w:t>
      </w:r>
      <w:r w:rsidRPr="00AF54C3">
        <w:rPr>
          <w:rFonts w:ascii="Trebuchet MS" w:hAnsi="Trebuchet MS"/>
          <w:lang w:val="en-GB"/>
        </w:rPr>
        <w:t>shall be limited to the following:</w:t>
      </w:r>
    </w:p>
    <w:p w:rsidR="00AF54C3" w:rsidRDefault="00AF54C3" w:rsidP="00AF54C3">
      <w:pPr>
        <w:pStyle w:val="ListParagraph"/>
        <w:numPr>
          <w:ilvl w:val="0"/>
          <w:numId w:val="35"/>
        </w:numPr>
        <w:spacing w:before="120" w:after="120"/>
        <w:jc w:val="both"/>
        <w:rPr>
          <w:rFonts w:ascii="Trebuchet MS" w:hAnsi="Trebuchet MS"/>
          <w:lang w:val="en-GB"/>
        </w:rPr>
      </w:pPr>
      <w:r>
        <w:rPr>
          <w:rFonts w:ascii="Trebuchet MS" w:hAnsi="Trebuchet MS"/>
          <w:lang w:val="en-GB"/>
        </w:rPr>
        <w:t>office equipment;</w:t>
      </w:r>
    </w:p>
    <w:p w:rsidR="00AF54C3" w:rsidRDefault="00AF54C3" w:rsidP="00AF54C3">
      <w:pPr>
        <w:pStyle w:val="ListParagraph"/>
        <w:numPr>
          <w:ilvl w:val="0"/>
          <w:numId w:val="35"/>
        </w:numPr>
        <w:spacing w:before="120" w:after="120"/>
        <w:jc w:val="both"/>
        <w:rPr>
          <w:rFonts w:ascii="Trebuchet MS" w:hAnsi="Trebuchet MS"/>
          <w:lang w:val="en-GB"/>
        </w:rPr>
      </w:pPr>
      <w:r>
        <w:rPr>
          <w:rFonts w:ascii="Trebuchet MS" w:hAnsi="Trebuchet MS"/>
          <w:lang w:val="en-GB"/>
        </w:rPr>
        <w:t>IT hardware and software;</w:t>
      </w:r>
    </w:p>
    <w:p w:rsidR="00AF54C3" w:rsidRDefault="00AF54C3" w:rsidP="00AF54C3">
      <w:pPr>
        <w:pStyle w:val="ListParagraph"/>
        <w:numPr>
          <w:ilvl w:val="0"/>
          <w:numId w:val="35"/>
        </w:numPr>
        <w:spacing w:before="120" w:after="120"/>
        <w:jc w:val="both"/>
        <w:rPr>
          <w:rFonts w:ascii="Trebuchet MS" w:hAnsi="Trebuchet MS"/>
          <w:lang w:val="en-GB"/>
        </w:rPr>
      </w:pPr>
      <w:r>
        <w:rPr>
          <w:rFonts w:ascii="Trebuchet MS" w:hAnsi="Trebuchet MS"/>
          <w:lang w:val="en-GB"/>
        </w:rPr>
        <w:t>Furniture and fittings;</w:t>
      </w:r>
    </w:p>
    <w:p w:rsidR="00AF54C3" w:rsidRDefault="00AF54C3" w:rsidP="00AF54C3">
      <w:pPr>
        <w:pStyle w:val="ListParagraph"/>
        <w:numPr>
          <w:ilvl w:val="0"/>
          <w:numId w:val="35"/>
        </w:numPr>
        <w:spacing w:before="120" w:after="120"/>
        <w:jc w:val="both"/>
        <w:rPr>
          <w:rFonts w:ascii="Trebuchet MS" w:hAnsi="Trebuchet MS"/>
          <w:lang w:val="en-GB"/>
        </w:rPr>
      </w:pPr>
      <w:r>
        <w:rPr>
          <w:rFonts w:ascii="Trebuchet MS" w:hAnsi="Trebuchet MS"/>
          <w:lang w:val="en-GB"/>
        </w:rPr>
        <w:t>Laboratory equipment;</w:t>
      </w:r>
    </w:p>
    <w:p w:rsidR="00AF54C3" w:rsidRDefault="00AF54C3" w:rsidP="00AF54C3">
      <w:pPr>
        <w:pStyle w:val="ListParagraph"/>
        <w:numPr>
          <w:ilvl w:val="0"/>
          <w:numId w:val="35"/>
        </w:numPr>
        <w:spacing w:before="120" w:after="120"/>
        <w:jc w:val="both"/>
        <w:rPr>
          <w:rFonts w:ascii="Trebuchet MS" w:hAnsi="Trebuchet MS"/>
          <w:lang w:val="en-GB"/>
        </w:rPr>
      </w:pPr>
      <w:r>
        <w:rPr>
          <w:rFonts w:ascii="Trebuchet MS" w:hAnsi="Trebuchet MS"/>
          <w:lang w:val="en-GB"/>
        </w:rPr>
        <w:t>Machines and instruments;</w:t>
      </w:r>
    </w:p>
    <w:p w:rsidR="00AF54C3" w:rsidRDefault="00AF54C3" w:rsidP="00AF54C3">
      <w:pPr>
        <w:pStyle w:val="ListParagraph"/>
        <w:numPr>
          <w:ilvl w:val="0"/>
          <w:numId w:val="35"/>
        </w:numPr>
        <w:spacing w:before="120" w:after="120"/>
        <w:jc w:val="both"/>
        <w:rPr>
          <w:rFonts w:ascii="Trebuchet MS" w:hAnsi="Trebuchet MS"/>
          <w:lang w:val="en-GB"/>
        </w:rPr>
      </w:pPr>
      <w:r>
        <w:rPr>
          <w:rFonts w:ascii="Trebuchet MS" w:hAnsi="Trebuchet MS"/>
          <w:lang w:val="en-GB"/>
        </w:rPr>
        <w:t>Tools or devices;</w:t>
      </w:r>
    </w:p>
    <w:p w:rsidR="00AF54C3" w:rsidRDefault="00AF54C3" w:rsidP="00AF54C3">
      <w:pPr>
        <w:pStyle w:val="ListParagraph"/>
        <w:numPr>
          <w:ilvl w:val="0"/>
          <w:numId w:val="35"/>
        </w:numPr>
        <w:spacing w:before="120" w:after="120"/>
        <w:jc w:val="both"/>
        <w:rPr>
          <w:rFonts w:ascii="Trebuchet MS" w:hAnsi="Trebuchet MS"/>
          <w:lang w:val="en-GB"/>
        </w:rPr>
      </w:pPr>
      <w:r>
        <w:rPr>
          <w:rFonts w:ascii="Trebuchet MS" w:hAnsi="Trebuchet MS"/>
          <w:lang w:val="en-GB"/>
        </w:rPr>
        <w:t>Vehicles;</w:t>
      </w:r>
    </w:p>
    <w:p w:rsidR="00070629" w:rsidRDefault="00AF54C3" w:rsidP="00AF54C3">
      <w:pPr>
        <w:pStyle w:val="ListParagraph"/>
        <w:numPr>
          <w:ilvl w:val="0"/>
          <w:numId w:val="35"/>
        </w:numPr>
        <w:spacing w:before="120" w:after="120"/>
        <w:jc w:val="both"/>
        <w:rPr>
          <w:rFonts w:ascii="Trebuchet MS" w:hAnsi="Trebuchet MS"/>
          <w:lang w:val="en-GB"/>
        </w:rPr>
      </w:pPr>
      <w:r>
        <w:rPr>
          <w:rFonts w:ascii="Trebuchet MS" w:hAnsi="Trebuchet MS"/>
          <w:lang w:val="en-GB"/>
        </w:rPr>
        <w:t>Other specific equipment needed for operations.</w:t>
      </w:r>
    </w:p>
    <w:p w:rsidR="00AF54C3" w:rsidRPr="00AF54C3" w:rsidRDefault="00AF54C3" w:rsidP="00AF54C3">
      <w:pPr>
        <w:spacing w:before="120" w:after="120"/>
        <w:jc w:val="both"/>
        <w:rPr>
          <w:rFonts w:ascii="Trebuchet MS" w:hAnsi="Trebuchet MS"/>
          <w:b/>
          <w:lang w:val="en-GB"/>
        </w:rPr>
      </w:pPr>
      <w:r w:rsidRPr="00AF54C3">
        <w:rPr>
          <w:rFonts w:ascii="Trebuchet MS" w:hAnsi="Trebuchet MS"/>
          <w:b/>
          <w:lang w:val="en-GB"/>
        </w:rPr>
        <w:t xml:space="preserve">Article </w:t>
      </w:r>
      <w:r w:rsidR="009B716C">
        <w:rPr>
          <w:rFonts w:ascii="Trebuchet MS" w:hAnsi="Trebuchet MS"/>
          <w:b/>
          <w:lang w:val="en-GB"/>
        </w:rPr>
        <w:t>13</w:t>
      </w:r>
      <w:r w:rsidR="009B716C" w:rsidRPr="00AF54C3">
        <w:rPr>
          <w:rFonts w:ascii="Trebuchet MS" w:hAnsi="Trebuchet MS"/>
          <w:b/>
          <w:lang w:val="en-GB"/>
        </w:rPr>
        <w:t xml:space="preserve"> </w:t>
      </w:r>
      <w:r w:rsidR="00AF7C5F">
        <w:rPr>
          <w:rFonts w:ascii="Trebuchet MS" w:hAnsi="Trebuchet MS"/>
          <w:b/>
          <w:lang w:val="en-GB"/>
        </w:rPr>
        <w:t>Infrastructure and works</w:t>
      </w:r>
      <w:r w:rsidRPr="00AF54C3">
        <w:rPr>
          <w:rFonts w:ascii="Trebuchet MS" w:hAnsi="Trebuchet MS"/>
          <w:b/>
          <w:lang w:val="en-GB"/>
        </w:rPr>
        <w:t xml:space="preserve"> </w:t>
      </w:r>
    </w:p>
    <w:p w:rsidR="00341065" w:rsidRDefault="004E1529" w:rsidP="00AF54C3">
      <w:pPr>
        <w:pStyle w:val="ListParagraph"/>
        <w:numPr>
          <w:ilvl w:val="0"/>
          <w:numId w:val="36"/>
        </w:numPr>
        <w:spacing w:before="120" w:after="120"/>
        <w:jc w:val="both"/>
        <w:rPr>
          <w:rFonts w:ascii="Trebuchet MS" w:hAnsi="Trebuchet MS"/>
          <w:lang w:val="en-GB"/>
        </w:rPr>
      </w:pPr>
      <w:r w:rsidRPr="00AF54C3">
        <w:rPr>
          <w:rFonts w:ascii="Trebuchet MS" w:hAnsi="Trebuchet MS"/>
          <w:lang w:val="en-GB"/>
        </w:rPr>
        <w:t xml:space="preserve">The </w:t>
      </w:r>
      <w:r w:rsidR="00341065" w:rsidRPr="00AF54C3">
        <w:rPr>
          <w:rFonts w:ascii="Trebuchet MS" w:hAnsi="Trebuchet MS"/>
          <w:lang w:val="en-GB"/>
        </w:rPr>
        <w:t xml:space="preserve">following </w:t>
      </w:r>
      <w:r w:rsidR="00AF7C5F">
        <w:rPr>
          <w:rFonts w:ascii="Trebuchet MS" w:hAnsi="Trebuchet MS"/>
          <w:lang w:val="en-GB"/>
        </w:rPr>
        <w:t xml:space="preserve">costs related to infrastructure and works </w:t>
      </w:r>
      <w:r w:rsidR="00341065" w:rsidRPr="00AF54C3">
        <w:rPr>
          <w:rFonts w:ascii="Trebuchet MS" w:hAnsi="Trebuchet MS"/>
          <w:lang w:val="en-GB"/>
        </w:rPr>
        <w:t xml:space="preserve">are eligible: </w:t>
      </w:r>
    </w:p>
    <w:p w:rsidR="002D4A97" w:rsidRDefault="002D4A97" w:rsidP="00CF38FF">
      <w:pPr>
        <w:pStyle w:val="ListParagraph"/>
        <w:numPr>
          <w:ilvl w:val="0"/>
          <w:numId w:val="40"/>
        </w:numPr>
        <w:spacing w:before="120" w:after="120"/>
        <w:jc w:val="both"/>
        <w:rPr>
          <w:rFonts w:ascii="Trebuchet MS" w:hAnsi="Trebuchet MS"/>
          <w:lang w:val="en-GB"/>
        </w:rPr>
      </w:pPr>
      <w:r>
        <w:rPr>
          <w:rFonts w:ascii="Trebuchet MS" w:hAnsi="Trebuchet MS"/>
          <w:lang w:val="en-GB"/>
        </w:rPr>
        <w:t xml:space="preserve">Consultancy, </w:t>
      </w:r>
      <w:r w:rsidR="005823D1">
        <w:rPr>
          <w:rFonts w:ascii="Trebuchet MS" w:hAnsi="Trebuchet MS"/>
          <w:lang w:val="en-GB"/>
        </w:rPr>
        <w:t>surveys preparation, technical assistance related to infrastructure and works</w:t>
      </w:r>
      <w:r>
        <w:rPr>
          <w:rFonts w:ascii="Trebuchet MS" w:hAnsi="Trebuchet MS"/>
          <w:lang w:val="en-GB"/>
        </w:rPr>
        <w:t>:</w:t>
      </w:r>
    </w:p>
    <w:p w:rsidR="005823D1" w:rsidRDefault="005823D1" w:rsidP="00B457A0">
      <w:pPr>
        <w:pStyle w:val="ListParagraph"/>
        <w:numPr>
          <w:ilvl w:val="0"/>
          <w:numId w:val="45"/>
        </w:numPr>
        <w:spacing w:before="120" w:after="120"/>
        <w:jc w:val="both"/>
        <w:rPr>
          <w:rFonts w:ascii="Trebuchet MS" w:hAnsi="Trebuchet MS"/>
          <w:lang w:val="en-GB"/>
        </w:rPr>
      </w:pPr>
      <w:r>
        <w:rPr>
          <w:rFonts w:ascii="Trebuchet MS" w:hAnsi="Trebuchet MS"/>
          <w:lang w:val="en-GB"/>
        </w:rPr>
        <w:t>Surveys, including geotechnical, geological, hydrologic, hydro-geotechnical, photometric and stability surveys, concerning the investment location;</w:t>
      </w:r>
    </w:p>
    <w:p w:rsidR="005823D1" w:rsidRDefault="005823D1" w:rsidP="00B457A0">
      <w:pPr>
        <w:pStyle w:val="ListParagraph"/>
        <w:numPr>
          <w:ilvl w:val="0"/>
          <w:numId w:val="45"/>
        </w:numPr>
        <w:spacing w:before="120" w:after="120"/>
        <w:jc w:val="both"/>
        <w:rPr>
          <w:rFonts w:ascii="Trebuchet MS" w:hAnsi="Trebuchet MS"/>
          <w:lang w:val="en-GB"/>
        </w:rPr>
      </w:pPr>
      <w:r>
        <w:rPr>
          <w:rFonts w:ascii="Trebuchet MS" w:hAnsi="Trebuchet MS"/>
          <w:lang w:val="en-GB"/>
        </w:rPr>
        <w:t>Other studies, including traffic studies, opportunity studies, according to the objectives of the project proposed to be financed;</w:t>
      </w:r>
    </w:p>
    <w:p w:rsidR="005823D1" w:rsidRDefault="005823D1" w:rsidP="00B457A0">
      <w:pPr>
        <w:pStyle w:val="ListParagraph"/>
        <w:numPr>
          <w:ilvl w:val="0"/>
          <w:numId w:val="45"/>
        </w:numPr>
        <w:spacing w:before="120" w:after="120"/>
        <w:jc w:val="both"/>
        <w:rPr>
          <w:rFonts w:ascii="Trebuchet MS" w:hAnsi="Trebuchet MS"/>
          <w:lang w:val="en-GB"/>
        </w:rPr>
      </w:pPr>
      <w:r>
        <w:rPr>
          <w:rFonts w:ascii="Trebuchet MS" w:hAnsi="Trebuchet MS"/>
          <w:lang w:val="en-GB"/>
        </w:rPr>
        <w:t xml:space="preserve">Design </w:t>
      </w:r>
      <w:r w:rsidR="00102387">
        <w:rPr>
          <w:rFonts w:ascii="Trebuchet MS" w:hAnsi="Trebuchet MS"/>
          <w:lang w:val="en-GB"/>
        </w:rPr>
        <w:t xml:space="preserve">and engineering, including feasibility studies, technical projects, detailed technical plans, documentation necessary to obtain the necessary endorsements and authorizations, documentation concerning the urban planning plan, impact assessments, location studies/appraisals, including their technical verification; </w:t>
      </w:r>
    </w:p>
    <w:p w:rsidR="001F6A09" w:rsidRDefault="001F6A09" w:rsidP="00156FCB">
      <w:pPr>
        <w:pStyle w:val="ListParagraph"/>
        <w:numPr>
          <w:ilvl w:val="0"/>
          <w:numId w:val="45"/>
        </w:numPr>
        <w:spacing w:before="120" w:after="120"/>
        <w:jc w:val="both"/>
        <w:rPr>
          <w:rFonts w:ascii="Trebuchet MS" w:hAnsi="Trebuchet MS"/>
          <w:lang w:val="en-GB"/>
        </w:rPr>
      </w:pPr>
      <w:r>
        <w:rPr>
          <w:rFonts w:ascii="Trebuchet MS" w:hAnsi="Trebuchet MS"/>
          <w:lang w:val="en-GB"/>
        </w:rPr>
        <w:t xml:space="preserve">Expenditures with the supervision of the works by the construction </w:t>
      </w:r>
      <w:r w:rsidRPr="005A01B5">
        <w:rPr>
          <w:rFonts w:ascii="Trebuchet MS" w:hAnsi="Trebuchet MS"/>
          <w:lang w:val="en-GB"/>
        </w:rPr>
        <w:t>inspectors, up to 1% of the work contract value</w:t>
      </w:r>
      <w:r w:rsidR="00156FCB">
        <w:rPr>
          <w:rFonts w:ascii="Trebuchet MS" w:hAnsi="Trebuchet MS"/>
          <w:lang w:val="en-GB"/>
        </w:rPr>
        <w:t xml:space="preserve"> for Romanian beneficiaries, respectively </w:t>
      </w:r>
      <w:r w:rsidR="00467585">
        <w:rPr>
          <w:rFonts w:ascii="Trebuchet MS" w:hAnsi="Trebuchet MS"/>
          <w:lang w:val="en-GB"/>
        </w:rPr>
        <w:t>3</w:t>
      </w:r>
      <w:r w:rsidR="00156FCB">
        <w:rPr>
          <w:rFonts w:ascii="Trebuchet MS" w:hAnsi="Trebuchet MS"/>
          <w:lang w:val="en-GB"/>
        </w:rPr>
        <w:t>% of the</w:t>
      </w:r>
      <w:r w:rsidR="00156FCB" w:rsidRPr="00156FCB">
        <w:t xml:space="preserve"> </w:t>
      </w:r>
      <w:r w:rsidR="00156FCB" w:rsidRPr="00156FCB">
        <w:rPr>
          <w:rFonts w:ascii="Trebuchet MS" w:hAnsi="Trebuchet MS"/>
          <w:lang w:val="en-GB"/>
        </w:rPr>
        <w:t xml:space="preserve">work contract value for </w:t>
      </w:r>
      <w:r w:rsidR="00156FCB">
        <w:rPr>
          <w:rFonts w:ascii="Trebuchet MS" w:hAnsi="Trebuchet MS"/>
          <w:lang w:val="en-GB"/>
        </w:rPr>
        <w:t>Bulgarian</w:t>
      </w:r>
      <w:r w:rsidR="00156FCB" w:rsidRPr="00156FCB">
        <w:rPr>
          <w:rFonts w:ascii="Trebuchet MS" w:hAnsi="Trebuchet MS"/>
          <w:lang w:val="en-GB"/>
        </w:rPr>
        <w:t xml:space="preserve"> beneficiaries</w:t>
      </w:r>
      <w:r w:rsidR="00156FCB">
        <w:rPr>
          <w:rFonts w:ascii="Trebuchet MS" w:hAnsi="Trebuchet MS"/>
          <w:lang w:val="en-GB"/>
        </w:rPr>
        <w:t xml:space="preserve"> </w:t>
      </w:r>
      <w:r w:rsidRPr="005A01B5">
        <w:rPr>
          <w:rFonts w:ascii="Trebuchet MS" w:hAnsi="Trebuchet MS"/>
          <w:lang w:val="en-GB"/>
        </w:rPr>
        <w:t>;</w:t>
      </w:r>
    </w:p>
    <w:p w:rsidR="002D4A97" w:rsidRDefault="005823D1" w:rsidP="00CF38FF">
      <w:pPr>
        <w:spacing w:before="120" w:after="120"/>
        <w:jc w:val="both"/>
        <w:rPr>
          <w:rFonts w:ascii="Trebuchet MS" w:hAnsi="Trebuchet MS"/>
          <w:lang w:val="en-GB"/>
        </w:rPr>
      </w:pPr>
      <w:r>
        <w:rPr>
          <w:rFonts w:ascii="Trebuchet MS" w:hAnsi="Trebuchet MS"/>
          <w:lang w:val="en-GB"/>
        </w:rPr>
        <w:t xml:space="preserve"> </w:t>
      </w:r>
      <w:r w:rsidR="00AA3DC8">
        <w:rPr>
          <w:rFonts w:ascii="Trebuchet MS" w:hAnsi="Trebuchet MS"/>
          <w:lang w:val="en-GB"/>
        </w:rPr>
        <w:t xml:space="preserve">(b) </w:t>
      </w:r>
      <w:r w:rsidR="00102387">
        <w:rPr>
          <w:rFonts w:ascii="Trebuchet MS" w:hAnsi="Trebuchet MS"/>
          <w:lang w:val="en-GB"/>
        </w:rPr>
        <w:t>Organization of the site, thus, any of the following works, aiming at the preparation of the site designed to the project:</w:t>
      </w:r>
    </w:p>
    <w:p w:rsidR="00102387" w:rsidRDefault="00102387" w:rsidP="00B457A0">
      <w:pPr>
        <w:pStyle w:val="ListParagraph"/>
        <w:numPr>
          <w:ilvl w:val="0"/>
          <w:numId w:val="46"/>
        </w:numPr>
        <w:spacing w:before="120" w:after="120"/>
        <w:jc w:val="both"/>
        <w:rPr>
          <w:rFonts w:ascii="Trebuchet MS" w:hAnsi="Trebuchet MS"/>
          <w:lang w:val="en-GB"/>
        </w:rPr>
      </w:pPr>
      <w:r>
        <w:rPr>
          <w:rFonts w:ascii="Trebuchet MS" w:hAnsi="Trebuchet MS"/>
          <w:lang w:val="en-GB"/>
        </w:rPr>
        <w:t xml:space="preserve">Land levelling, making the enclosures around the affected roads or buildings, branching to the utility systems, building of access roads and </w:t>
      </w:r>
      <w:r>
        <w:rPr>
          <w:rFonts w:ascii="Trebuchet MS" w:hAnsi="Trebuchet MS"/>
          <w:lang w:val="en-GB"/>
        </w:rPr>
        <w:lastRenderedPageBreak/>
        <w:t>constructions, reconditioning the existing buildings necessary to the site organization;</w:t>
      </w:r>
    </w:p>
    <w:p w:rsidR="00102387" w:rsidRDefault="00102387" w:rsidP="00B457A0">
      <w:pPr>
        <w:pStyle w:val="ListParagraph"/>
        <w:numPr>
          <w:ilvl w:val="0"/>
          <w:numId w:val="46"/>
        </w:numPr>
        <w:spacing w:before="120" w:after="120"/>
        <w:jc w:val="both"/>
        <w:rPr>
          <w:rFonts w:ascii="Trebuchet MS" w:hAnsi="Trebuchet MS"/>
          <w:lang w:val="en-GB"/>
        </w:rPr>
      </w:pPr>
      <w:r>
        <w:rPr>
          <w:rFonts w:ascii="Trebuchet MS" w:hAnsi="Trebuchet MS"/>
          <w:lang w:val="en-GB"/>
        </w:rPr>
        <w:t>Purchase of special traffic signs to signalize the site;</w:t>
      </w:r>
    </w:p>
    <w:p w:rsidR="00102387" w:rsidRDefault="00102387" w:rsidP="00B457A0">
      <w:pPr>
        <w:pStyle w:val="ListParagraph"/>
        <w:numPr>
          <w:ilvl w:val="0"/>
          <w:numId w:val="46"/>
        </w:numPr>
        <w:spacing w:before="120" w:after="120"/>
        <w:jc w:val="both"/>
        <w:rPr>
          <w:rFonts w:ascii="Trebuchet MS" w:hAnsi="Trebuchet MS"/>
          <w:lang w:val="en-GB"/>
        </w:rPr>
      </w:pPr>
      <w:r>
        <w:rPr>
          <w:rFonts w:ascii="Trebuchet MS" w:hAnsi="Trebuchet MS"/>
          <w:lang w:val="en-GB"/>
        </w:rPr>
        <w:t>Temporary interruption/deviation of utility system (water supply system, sewerage system, electric lines, gas pipelines, thermal energy lines, communication networks), respectively, transport routes (railroad, fluvial channels or air lines);</w:t>
      </w:r>
    </w:p>
    <w:p w:rsidR="00102387" w:rsidRDefault="00102387" w:rsidP="00B457A0">
      <w:pPr>
        <w:pStyle w:val="ListParagraph"/>
        <w:numPr>
          <w:ilvl w:val="0"/>
          <w:numId w:val="46"/>
        </w:numPr>
        <w:spacing w:before="120" w:after="120"/>
        <w:jc w:val="both"/>
        <w:rPr>
          <w:rFonts w:ascii="Trebuchet MS" w:hAnsi="Trebuchet MS"/>
          <w:lang w:val="en-GB"/>
        </w:rPr>
      </w:pPr>
      <w:r>
        <w:rPr>
          <w:rFonts w:ascii="Trebuchet MS" w:hAnsi="Trebuchet MS"/>
          <w:lang w:val="en-GB"/>
        </w:rPr>
        <w:t>Temporary provision with utility and salubrity services;</w:t>
      </w:r>
    </w:p>
    <w:p w:rsidR="00340473" w:rsidRDefault="00102387" w:rsidP="00B457A0">
      <w:pPr>
        <w:pStyle w:val="ListParagraph"/>
        <w:numPr>
          <w:ilvl w:val="0"/>
          <w:numId w:val="46"/>
        </w:numPr>
        <w:spacing w:before="120" w:after="120"/>
        <w:jc w:val="both"/>
        <w:rPr>
          <w:rFonts w:ascii="Trebuchet MS" w:hAnsi="Trebuchet MS"/>
          <w:lang w:val="en-GB"/>
        </w:rPr>
      </w:pPr>
      <w:r>
        <w:rPr>
          <w:rFonts w:ascii="Trebuchet MS" w:hAnsi="Trebuchet MS"/>
          <w:lang w:val="en-GB"/>
        </w:rPr>
        <w:t>Provision with guard services;</w:t>
      </w:r>
    </w:p>
    <w:p w:rsidR="00340473" w:rsidRDefault="00340473" w:rsidP="00CF38FF">
      <w:pPr>
        <w:spacing w:before="120" w:after="120"/>
        <w:jc w:val="both"/>
        <w:rPr>
          <w:rFonts w:ascii="Trebuchet MS" w:hAnsi="Trebuchet MS"/>
          <w:lang w:val="en-GB"/>
        </w:rPr>
      </w:pPr>
      <w:r>
        <w:rPr>
          <w:rFonts w:ascii="Trebuchet MS" w:hAnsi="Trebuchet MS"/>
          <w:lang w:val="en-GB"/>
        </w:rPr>
        <w:t>(c) Procedures for obtaining the following endorsements, authorizations and approvals, as necessary for the project implementation or requested by the Managing Authority:</w:t>
      </w:r>
    </w:p>
    <w:p w:rsidR="00340473" w:rsidRDefault="00D314AB" w:rsidP="00B457A0">
      <w:pPr>
        <w:pStyle w:val="ListParagraph"/>
        <w:numPr>
          <w:ilvl w:val="0"/>
          <w:numId w:val="47"/>
        </w:numPr>
        <w:spacing w:before="120" w:after="120"/>
        <w:jc w:val="both"/>
        <w:rPr>
          <w:rFonts w:ascii="Trebuchet MS" w:hAnsi="Trebuchet MS"/>
          <w:lang w:val="en-GB"/>
        </w:rPr>
      </w:pPr>
      <w:r>
        <w:rPr>
          <w:rFonts w:ascii="Trebuchet MS" w:hAnsi="Trebuchet MS"/>
          <w:lang w:val="en-GB"/>
        </w:rPr>
        <w:t>Urban planning certificates, construction authorizations;</w:t>
      </w:r>
    </w:p>
    <w:p w:rsidR="00D314AB" w:rsidRDefault="00D314AB" w:rsidP="00B457A0">
      <w:pPr>
        <w:pStyle w:val="ListParagraph"/>
        <w:numPr>
          <w:ilvl w:val="0"/>
          <w:numId w:val="47"/>
        </w:numPr>
        <w:spacing w:before="120" w:after="120"/>
        <w:jc w:val="both"/>
        <w:rPr>
          <w:rFonts w:ascii="Trebuchet MS" w:hAnsi="Trebuchet MS"/>
          <w:lang w:val="en-GB"/>
        </w:rPr>
      </w:pPr>
      <w:r>
        <w:rPr>
          <w:rFonts w:ascii="Trebuchet MS" w:hAnsi="Trebuchet MS"/>
          <w:lang w:val="en-GB"/>
        </w:rPr>
        <w:t>Endorsements and authorizations for branching or connecting to the public water supply system, sewerage system, gas supply pipeline, thermal energy system, electricity line, communication networks;</w:t>
      </w:r>
    </w:p>
    <w:p w:rsidR="00D314AB" w:rsidRDefault="00D314AB" w:rsidP="00B457A0">
      <w:pPr>
        <w:pStyle w:val="ListParagraph"/>
        <w:numPr>
          <w:ilvl w:val="0"/>
          <w:numId w:val="47"/>
        </w:numPr>
        <w:spacing w:before="120" w:after="120"/>
        <w:jc w:val="both"/>
        <w:rPr>
          <w:rFonts w:ascii="Trebuchet MS" w:hAnsi="Trebuchet MS"/>
          <w:lang w:val="en-GB"/>
        </w:rPr>
      </w:pPr>
      <w:r>
        <w:rPr>
          <w:rFonts w:ascii="Trebuchet MS" w:hAnsi="Trebuchet MS"/>
          <w:lang w:val="en-GB"/>
        </w:rPr>
        <w:t>Environmental approvals and authorizations;</w:t>
      </w:r>
    </w:p>
    <w:p w:rsidR="00D314AB" w:rsidRPr="00CF38FF" w:rsidRDefault="00B623AE" w:rsidP="00B457A0">
      <w:pPr>
        <w:pStyle w:val="ListParagraph"/>
        <w:numPr>
          <w:ilvl w:val="0"/>
          <w:numId w:val="47"/>
        </w:numPr>
        <w:spacing w:before="120" w:after="120"/>
        <w:jc w:val="both"/>
        <w:rPr>
          <w:rFonts w:ascii="Trebuchet MS" w:hAnsi="Trebuchet MS"/>
          <w:lang w:val="en-GB"/>
        </w:rPr>
      </w:pPr>
      <w:r w:rsidRPr="00CF38FF">
        <w:rPr>
          <w:rFonts w:ascii="Trebuchet MS" w:hAnsi="Trebuchet MS"/>
          <w:lang w:val="en-GB"/>
        </w:rPr>
        <w:t>Prevention and fire fighting</w:t>
      </w:r>
      <w:r w:rsidR="00A5446D" w:rsidRPr="00CF38FF">
        <w:rPr>
          <w:rFonts w:ascii="Trebuchet MS" w:hAnsi="Trebuchet MS"/>
          <w:lang w:val="en-GB"/>
        </w:rPr>
        <w:t xml:space="preserve"> approvals;</w:t>
      </w:r>
      <w:r w:rsidRPr="00CF38FF">
        <w:rPr>
          <w:rFonts w:ascii="Trebuchet MS" w:hAnsi="Trebuchet MS"/>
          <w:lang w:val="en-GB"/>
        </w:rPr>
        <w:t xml:space="preserve"> </w:t>
      </w:r>
    </w:p>
    <w:p w:rsidR="00D314AB" w:rsidRDefault="00D314AB" w:rsidP="00B457A0">
      <w:pPr>
        <w:pStyle w:val="ListParagraph"/>
        <w:numPr>
          <w:ilvl w:val="0"/>
          <w:numId w:val="47"/>
        </w:numPr>
        <w:spacing w:before="120" w:after="120"/>
        <w:jc w:val="both"/>
        <w:rPr>
          <w:rFonts w:ascii="Trebuchet MS" w:hAnsi="Trebuchet MS"/>
          <w:lang w:val="en-GB"/>
        </w:rPr>
      </w:pPr>
      <w:r w:rsidRPr="00CF38FF">
        <w:rPr>
          <w:rFonts w:ascii="Trebuchet MS" w:hAnsi="Trebuchet MS"/>
          <w:lang w:val="en-GB"/>
        </w:rPr>
        <w:t>Other charges</w:t>
      </w:r>
      <w:r w:rsidR="00595B46">
        <w:rPr>
          <w:rFonts w:ascii="Trebuchet MS" w:hAnsi="Trebuchet MS"/>
          <w:lang w:val="en-GB"/>
        </w:rPr>
        <w:t xml:space="preserve"> related to the infrastructure/works, including those paid to the body designated to exercise the state control in the construction field,</w:t>
      </w:r>
      <w:r w:rsidRPr="00CF38FF">
        <w:rPr>
          <w:rFonts w:ascii="Trebuchet MS" w:hAnsi="Trebuchet MS"/>
          <w:lang w:val="en-GB"/>
        </w:rPr>
        <w:t xml:space="preserve"> fees for obtaining the construction/demolition authorization in view of the site organization, location charges, fees for the issuance of certain documents, as necessary for the project implementation or requested by the MA.</w:t>
      </w:r>
    </w:p>
    <w:p w:rsidR="00F43190" w:rsidRDefault="00D314AB" w:rsidP="00CF38FF">
      <w:pPr>
        <w:spacing w:before="120" w:after="120"/>
        <w:jc w:val="both"/>
        <w:rPr>
          <w:rFonts w:ascii="Trebuchet MS" w:hAnsi="Trebuchet MS"/>
          <w:lang w:val="en-GB"/>
        </w:rPr>
      </w:pPr>
      <w:r>
        <w:rPr>
          <w:rFonts w:ascii="Trebuchet MS" w:hAnsi="Trebuchet MS"/>
          <w:lang w:val="en-GB"/>
        </w:rPr>
        <w:t xml:space="preserve">(d) Land preparation – any works aiming the preparation of the project site – including all the works performed at the commencement of the site preparation activity, consisting of: demolition, dissembling, decommissioning, cleaning of the location, disposal of resulted </w:t>
      </w:r>
      <w:r w:rsidR="00F43190">
        <w:rPr>
          <w:rFonts w:ascii="Trebuchet MS" w:hAnsi="Trebuchet MS"/>
          <w:lang w:val="en-GB"/>
        </w:rPr>
        <w:t>waste, deviation of utility system routes, vertical arrangements, draining, dewatering, exclusively those works necessary for the basic investment as sewerage related works, dredging, deviation of watercourses.</w:t>
      </w:r>
    </w:p>
    <w:p w:rsidR="00F43190" w:rsidRDefault="00F43190" w:rsidP="00CF38FF">
      <w:pPr>
        <w:spacing w:before="120" w:after="120"/>
        <w:jc w:val="both"/>
        <w:rPr>
          <w:rFonts w:ascii="Trebuchet MS" w:hAnsi="Trebuchet MS"/>
          <w:lang w:val="en-GB"/>
        </w:rPr>
      </w:pPr>
      <w:r>
        <w:rPr>
          <w:rFonts w:ascii="Trebuchet MS" w:hAnsi="Trebuchet MS"/>
          <w:lang w:val="en-GB"/>
        </w:rPr>
        <w:t>(e) Main investment:</w:t>
      </w:r>
    </w:p>
    <w:p w:rsidR="00F43190" w:rsidRDefault="00F43190" w:rsidP="00B457A0">
      <w:pPr>
        <w:pStyle w:val="ListParagraph"/>
        <w:numPr>
          <w:ilvl w:val="0"/>
          <w:numId w:val="48"/>
        </w:numPr>
        <w:spacing w:before="120" w:after="120"/>
        <w:jc w:val="both"/>
        <w:rPr>
          <w:rFonts w:ascii="Trebuchet MS" w:hAnsi="Trebuchet MS"/>
          <w:lang w:val="en-GB"/>
        </w:rPr>
      </w:pPr>
      <w:r>
        <w:rPr>
          <w:rFonts w:ascii="Trebuchet MS" w:hAnsi="Trebuchet MS"/>
          <w:lang w:val="en-GB"/>
        </w:rPr>
        <w:t>Costs of construction, or upgrading of roads, road sections, bridges, border passing points for ferry boats, including access roads to the basic investment object, parking areas, enclosures, light signalizing and traffic signs, channels for water draining, dredging of the navigable channels, staying and embankment platforms, footbridges, dams, special facilities for the access of persons with disabilities;</w:t>
      </w:r>
    </w:p>
    <w:p w:rsidR="00B623AE" w:rsidRDefault="00B623AE" w:rsidP="00B457A0">
      <w:pPr>
        <w:pStyle w:val="ListParagraph"/>
        <w:numPr>
          <w:ilvl w:val="0"/>
          <w:numId w:val="48"/>
        </w:numPr>
        <w:spacing w:before="120" w:after="120"/>
        <w:jc w:val="both"/>
        <w:rPr>
          <w:rFonts w:ascii="Trebuchet MS" w:hAnsi="Trebuchet MS"/>
          <w:lang w:val="en-GB"/>
        </w:rPr>
      </w:pPr>
      <w:r>
        <w:rPr>
          <w:rFonts w:ascii="Trebuchet MS" w:hAnsi="Trebuchet MS"/>
          <w:lang w:val="en-GB"/>
        </w:rPr>
        <w:t>Construction of observation, visit and information centres, recreating centres</w:t>
      </w:r>
      <w:r w:rsidR="00CA40A0">
        <w:rPr>
          <w:rFonts w:ascii="Trebuchet MS" w:hAnsi="Trebuchet MS"/>
          <w:lang w:val="en-GB"/>
        </w:rPr>
        <w:t>, reconstruction/recovery of cultural infrastructure</w:t>
      </w:r>
      <w:r>
        <w:rPr>
          <w:rFonts w:ascii="Trebuchet MS" w:hAnsi="Trebuchet MS"/>
          <w:lang w:val="en-GB"/>
        </w:rPr>
        <w:t xml:space="preserve">; </w:t>
      </w:r>
    </w:p>
    <w:p w:rsidR="00F43190" w:rsidRDefault="00F43190" w:rsidP="00B457A0">
      <w:pPr>
        <w:pStyle w:val="ListParagraph"/>
        <w:numPr>
          <w:ilvl w:val="0"/>
          <w:numId w:val="48"/>
        </w:numPr>
        <w:spacing w:before="120" w:after="120"/>
        <w:jc w:val="both"/>
        <w:rPr>
          <w:rFonts w:ascii="Trebuchet MS" w:hAnsi="Trebuchet MS"/>
          <w:lang w:val="en-GB"/>
        </w:rPr>
      </w:pPr>
      <w:r>
        <w:rPr>
          <w:rFonts w:ascii="Trebuchet MS" w:hAnsi="Trebuchet MS"/>
          <w:lang w:val="en-GB"/>
        </w:rPr>
        <w:t>Costs related to extending, modernizing and rehabilitation of the buildings, object of the basic investment;</w:t>
      </w:r>
    </w:p>
    <w:p w:rsidR="00CE766C" w:rsidRDefault="00CE766C" w:rsidP="00B457A0">
      <w:pPr>
        <w:pStyle w:val="ListParagraph"/>
        <w:numPr>
          <w:ilvl w:val="0"/>
          <w:numId w:val="48"/>
        </w:numPr>
        <w:spacing w:before="120" w:after="120"/>
        <w:jc w:val="both"/>
        <w:rPr>
          <w:rFonts w:ascii="Trebuchet MS" w:hAnsi="Trebuchet MS"/>
          <w:lang w:val="en-GB"/>
        </w:rPr>
      </w:pPr>
      <w:r>
        <w:rPr>
          <w:rFonts w:ascii="Trebuchet MS" w:hAnsi="Trebuchet MS"/>
          <w:lang w:val="en-GB"/>
        </w:rPr>
        <w:t>Consolidation of banks, mitigation of Black Sea coast erosion, setting up retention areas, including building emergency situation management centres;</w:t>
      </w:r>
    </w:p>
    <w:p w:rsidR="00CE766C" w:rsidRDefault="00CA40A0" w:rsidP="00B457A0">
      <w:pPr>
        <w:pStyle w:val="ListParagraph"/>
        <w:numPr>
          <w:ilvl w:val="0"/>
          <w:numId w:val="48"/>
        </w:numPr>
        <w:spacing w:before="120" w:after="120"/>
        <w:jc w:val="both"/>
        <w:rPr>
          <w:rFonts w:ascii="Trebuchet MS" w:hAnsi="Trebuchet MS"/>
          <w:lang w:val="en-GB"/>
        </w:rPr>
      </w:pPr>
      <w:r>
        <w:rPr>
          <w:rFonts w:ascii="Trebuchet MS" w:hAnsi="Trebuchet MS"/>
          <w:lang w:val="en-GB"/>
        </w:rPr>
        <w:t>Costs related to forestation/re</w:t>
      </w:r>
      <w:r w:rsidR="00CE766C">
        <w:rPr>
          <w:rFonts w:ascii="Trebuchet MS" w:hAnsi="Trebuchet MS"/>
          <w:lang w:val="en-GB"/>
        </w:rPr>
        <w:t xml:space="preserve">forestation aiming to mitigate the flood and/or landslide risk; </w:t>
      </w:r>
    </w:p>
    <w:p w:rsidR="009D05F1" w:rsidRDefault="009D05F1" w:rsidP="00B457A0">
      <w:pPr>
        <w:pStyle w:val="ListParagraph"/>
        <w:numPr>
          <w:ilvl w:val="0"/>
          <w:numId w:val="48"/>
        </w:numPr>
        <w:spacing w:before="120" w:after="120"/>
        <w:jc w:val="both"/>
        <w:rPr>
          <w:rFonts w:ascii="Trebuchet MS" w:hAnsi="Trebuchet MS"/>
          <w:lang w:val="en-GB"/>
        </w:rPr>
      </w:pPr>
      <w:r>
        <w:rPr>
          <w:rFonts w:ascii="Trebuchet MS" w:hAnsi="Trebuchet MS"/>
          <w:lang w:val="en-GB"/>
        </w:rPr>
        <w:lastRenderedPageBreak/>
        <w:t>Costs related to sanitation and reforestation of river banks, building flood and coastal defence;</w:t>
      </w:r>
    </w:p>
    <w:p w:rsidR="009D05F1" w:rsidRDefault="009D05F1" w:rsidP="00B457A0">
      <w:pPr>
        <w:pStyle w:val="ListParagraph"/>
        <w:numPr>
          <w:ilvl w:val="0"/>
          <w:numId w:val="48"/>
        </w:numPr>
        <w:spacing w:before="120" w:after="120"/>
        <w:jc w:val="both"/>
        <w:rPr>
          <w:rFonts w:ascii="Trebuchet MS" w:hAnsi="Trebuchet MS"/>
          <w:lang w:val="en-GB"/>
        </w:rPr>
      </w:pPr>
      <w:r>
        <w:rPr>
          <w:rFonts w:ascii="Trebuchet MS" w:hAnsi="Trebuchet MS"/>
          <w:lang w:val="en-GB"/>
        </w:rPr>
        <w:t>Costs related to infrastructure that helps reduce the risk and mitigate disasters;</w:t>
      </w:r>
    </w:p>
    <w:p w:rsidR="00F43190" w:rsidRDefault="00F43190" w:rsidP="00B457A0">
      <w:pPr>
        <w:pStyle w:val="ListParagraph"/>
        <w:numPr>
          <w:ilvl w:val="0"/>
          <w:numId w:val="48"/>
        </w:numPr>
        <w:spacing w:before="120" w:after="120"/>
        <w:jc w:val="both"/>
        <w:rPr>
          <w:rFonts w:ascii="Trebuchet MS" w:hAnsi="Trebuchet MS"/>
          <w:lang w:val="en-GB"/>
        </w:rPr>
      </w:pPr>
      <w:r>
        <w:rPr>
          <w:rFonts w:ascii="Trebuchet MS" w:hAnsi="Trebuchet MS"/>
          <w:lang w:val="en-GB"/>
        </w:rPr>
        <w:t>Costs for the provision with utilities: branching the buildings object of the basic investment to the electric line/gas pipeline, water supply system, sewerage system, thermal energy line, communication networks;</w:t>
      </w:r>
    </w:p>
    <w:p w:rsidR="00D314AB" w:rsidRDefault="00937C53" w:rsidP="00CF38FF">
      <w:pPr>
        <w:spacing w:before="120" w:after="120"/>
        <w:jc w:val="both"/>
        <w:rPr>
          <w:rFonts w:ascii="Trebuchet MS" w:hAnsi="Trebuchet MS"/>
          <w:lang w:val="en-GB"/>
        </w:rPr>
      </w:pPr>
      <w:r w:rsidDel="00937C53">
        <w:rPr>
          <w:rFonts w:ascii="Trebuchet MS" w:hAnsi="Trebuchet MS"/>
          <w:lang w:val="en-GB"/>
        </w:rPr>
        <w:t xml:space="preserve"> </w:t>
      </w:r>
      <w:r w:rsidR="00642C7C">
        <w:rPr>
          <w:rFonts w:ascii="Trebuchet MS" w:hAnsi="Trebuchet MS"/>
          <w:lang w:val="en-GB"/>
        </w:rPr>
        <w:t>(f) Land planning and rehabilitation to protect the environment – works and actions designated to the environment protection, including the makeover of the natural landscape after the completion of works: planting trees, makeover of green areas.</w:t>
      </w:r>
      <w:r w:rsidR="00F43190" w:rsidRPr="00CF38FF">
        <w:rPr>
          <w:rFonts w:ascii="Trebuchet MS" w:hAnsi="Trebuchet MS"/>
          <w:lang w:val="en-GB"/>
        </w:rPr>
        <w:t xml:space="preserve"> </w:t>
      </w:r>
      <w:r w:rsidR="00D314AB" w:rsidRPr="00CF38FF">
        <w:rPr>
          <w:rFonts w:ascii="Trebuchet MS" w:hAnsi="Trebuchet MS"/>
          <w:lang w:val="en-GB"/>
        </w:rPr>
        <w:t xml:space="preserve"> </w:t>
      </w:r>
    </w:p>
    <w:p w:rsidR="00713ABF" w:rsidRPr="001143A7" w:rsidRDefault="008861E3" w:rsidP="001143A7">
      <w:pPr>
        <w:spacing w:before="120" w:after="120"/>
        <w:jc w:val="both"/>
        <w:rPr>
          <w:rFonts w:ascii="Trebuchet MS" w:hAnsi="Trebuchet MS"/>
          <w:lang w:val="en-GB"/>
        </w:rPr>
      </w:pPr>
      <w:r w:rsidDel="008861E3">
        <w:rPr>
          <w:rFonts w:ascii="Trebuchet MS" w:hAnsi="Trebuchet MS"/>
          <w:lang w:val="en-GB"/>
        </w:rPr>
        <w:t xml:space="preserve"> </w:t>
      </w:r>
      <w:r w:rsidR="001143A7">
        <w:rPr>
          <w:rFonts w:ascii="Trebuchet MS" w:hAnsi="Trebuchet MS"/>
          <w:lang w:val="en-GB"/>
        </w:rPr>
        <w:t>(h) Building purchase</w:t>
      </w:r>
    </w:p>
    <w:sectPr w:rsidR="00713ABF" w:rsidRPr="001143A7" w:rsidSect="002C0E4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4F8" w:rsidRDefault="005624F8" w:rsidP="00E0642F">
      <w:pPr>
        <w:spacing w:after="0" w:line="240" w:lineRule="auto"/>
      </w:pPr>
      <w:r>
        <w:separator/>
      </w:r>
    </w:p>
  </w:endnote>
  <w:endnote w:type="continuationSeparator" w:id="0">
    <w:p w:rsidR="005624F8" w:rsidRDefault="005624F8" w:rsidP="00E06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Albertina">
    <w:altName w:val="EU Albertina"/>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0189877"/>
      <w:docPartObj>
        <w:docPartGallery w:val="Page Numbers (Bottom of Page)"/>
        <w:docPartUnique/>
      </w:docPartObj>
    </w:sdtPr>
    <w:sdtEndPr>
      <w:rPr>
        <w:noProof/>
      </w:rPr>
    </w:sdtEndPr>
    <w:sdtContent>
      <w:p w:rsidR="00DC34CF" w:rsidRDefault="00C2020E">
        <w:pPr>
          <w:pStyle w:val="Footer"/>
          <w:jc w:val="right"/>
        </w:pPr>
        <w:r>
          <w:fldChar w:fldCharType="begin"/>
        </w:r>
        <w:r>
          <w:instrText xml:space="preserve"> PAGE   \* MERGEFORMAT </w:instrText>
        </w:r>
        <w:r>
          <w:fldChar w:fldCharType="separate"/>
        </w:r>
        <w:r w:rsidR="00336EC1">
          <w:rPr>
            <w:noProof/>
          </w:rPr>
          <w:t>1</w:t>
        </w:r>
        <w:r>
          <w:rPr>
            <w:noProof/>
          </w:rPr>
          <w:fldChar w:fldCharType="end"/>
        </w:r>
      </w:p>
    </w:sdtContent>
  </w:sdt>
  <w:p w:rsidR="00DC34CF" w:rsidRDefault="00DC34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4F8" w:rsidRDefault="005624F8" w:rsidP="00E0642F">
      <w:pPr>
        <w:spacing w:after="0" w:line="240" w:lineRule="auto"/>
      </w:pPr>
      <w:r>
        <w:separator/>
      </w:r>
    </w:p>
  </w:footnote>
  <w:footnote w:type="continuationSeparator" w:id="0">
    <w:p w:rsidR="005624F8" w:rsidRDefault="005624F8" w:rsidP="00E064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B223B"/>
    <w:multiLevelType w:val="hybridMultilevel"/>
    <w:tmpl w:val="B148AD9A"/>
    <w:lvl w:ilvl="0" w:tplc="99641BEC">
      <w:start w:val="1"/>
      <w:numFmt w:val="lowerLetter"/>
      <w:lvlText w:val="(%1)"/>
      <w:lvlJc w:val="left"/>
      <w:pPr>
        <w:ind w:left="780" w:hanging="360"/>
      </w:pPr>
      <w:rPr>
        <w:rFonts w:ascii="Trebuchet MS" w:eastAsiaTheme="minorHAnsi" w:hAnsi="Trebuchet MS" w:cstheme="minorBidi"/>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3E479A3"/>
    <w:multiLevelType w:val="hybridMultilevel"/>
    <w:tmpl w:val="47B085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6743DB4"/>
    <w:multiLevelType w:val="hybridMultilevel"/>
    <w:tmpl w:val="DE6455AA"/>
    <w:lvl w:ilvl="0" w:tplc="ED7A23E2">
      <w:start w:val="1"/>
      <w:numFmt w:val="lowerRoman"/>
      <w:lvlText w:val="(%1)"/>
      <w:lvlJc w:val="left"/>
      <w:pPr>
        <w:ind w:left="1860" w:hanging="360"/>
      </w:pPr>
      <w:rPr>
        <w:rFonts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3" w15:restartNumberingAfterBreak="0">
    <w:nsid w:val="0864056A"/>
    <w:multiLevelType w:val="hybridMultilevel"/>
    <w:tmpl w:val="DEDC5DB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2E60BF"/>
    <w:multiLevelType w:val="hybridMultilevel"/>
    <w:tmpl w:val="C792AE7C"/>
    <w:lvl w:ilvl="0" w:tplc="E034C7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E30822"/>
    <w:multiLevelType w:val="hybridMultilevel"/>
    <w:tmpl w:val="9CA60374"/>
    <w:lvl w:ilvl="0" w:tplc="EC74CFDA">
      <w:start w:val="1"/>
      <w:numFmt w:val="lowerLetter"/>
      <w:lvlText w:val="%1)"/>
      <w:lvlJc w:val="left"/>
      <w:pPr>
        <w:ind w:left="1800" w:hanging="360"/>
      </w:pPr>
      <w:rPr>
        <w:rFonts w:hint="default"/>
        <w:b/>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0AB030FD"/>
    <w:multiLevelType w:val="hybridMultilevel"/>
    <w:tmpl w:val="D13433D0"/>
    <w:lvl w:ilvl="0" w:tplc="0DB4ED0C">
      <w:start w:val="1"/>
      <w:numFmt w:val="decimal"/>
      <w:lvlText w:val="(%1)"/>
      <w:lvlJc w:val="left"/>
      <w:pPr>
        <w:ind w:left="720" w:hanging="360"/>
      </w:pPr>
      <w:rPr>
        <w:rFonts w:hint="default"/>
        <w:b w:val="0"/>
        <w:lang w:val="fr-F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652829"/>
    <w:multiLevelType w:val="hybridMultilevel"/>
    <w:tmpl w:val="EE76EEA4"/>
    <w:lvl w:ilvl="0" w:tplc="2E560E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7A0B75"/>
    <w:multiLevelType w:val="hybridMultilevel"/>
    <w:tmpl w:val="5C80FE4C"/>
    <w:lvl w:ilvl="0" w:tplc="ED7A23E2">
      <w:start w:val="1"/>
      <w:numFmt w:val="lowerRoman"/>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46C1492"/>
    <w:multiLevelType w:val="hybridMultilevel"/>
    <w:tmpl w:val="42646B74"/>
    <w:lvl w:ilvl="0" w:tplc="55ECA8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590707E"/>
    <w:multiLevelType w:val="hybridMultilevel"/>
    <w:tmpl w:val="DB529870"/>
    <w:lvl w:ilvl="0" w:tplc="DC52BB82">
      <w:start w:val="1"/>
      <w:numFmt w:val="low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45557C"/>
    <w:multiLevelType w:val="hybridMultilevel"/>
    <w:tmpl w:val="96D26712"/>
    <w:lvl w:ilvl="0" w:tplc="04090001">
      <w:start w:val="1"/>
      <w:numFmt w:val="bullet"/>
      <w:lvlText w:val=""/>
      <w:lvlJc w:val="left"/>
      <w:pPr>
        <w:tabs>
          <w:tab w:val="num" w:pos="720"/>
        </w:tabs>
        <w:ind w:left="720" w:hanging="360"/>
      </w:pPr>
      <w:rPr>
        <w:rFonts w:ascii="Symbol" w:hAnsi="Symbol" w:hint="default"/>
      </w:rPr>
    </w:lvl>
    <w:lvl w:ilvl="1" w:tplc="95C2B4DA">
      <w:start w:val="2"/>
      <w:numFmt w:val="bullet"/>
      <w:lvlText w:val="-"/>
      <w:lvlJc w:val="left"/>
      <w:pPr>
        <w:tabs>
          <w:tab w:val="num" w:pos="1440"/>
        </w:tabs>
        <w:ind w:left="1440" w:hanging="360"/>
      </w:pPr>
      <w:rPr>
        <w:rFonts w:ascii="Times New Roman" w:eastAsia="Times New Roman" w:hAnsi="Times New Roman"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E16D54"/>
    <w:multiLevelType w:val="hybridMultilevel"/>
    <w:tmpl w:val="1FDA49BA"/>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3" w15:restartNumberingAfterBreak="0">
    <w:nsid w:val="1B5D7DE6"/>
    <w:multiLevelType w:val="hybridMultilevel"/>
    <w:tmpl w:val="8E88A12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1DC3794C"/>
    <w:multiLevelType w:val="hybridMultilevel"/>
    <w:tmpl w:val="467A242E"/>
    <w:lvl w:ilvl="0" w:tplc="BCD258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6F4AA5"/>
    <w:multiLevelType w:val="hybridMultilevel"/>
    <w:tmpl w:val="F93C1048"/>
    <w:lvl w:ilvl="0" w:tplc="46FA48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B1073C"/>
    <w:multiLevelType w:val="hybridMultilevel"/>
    <w:tmpl w:val="0832E0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516C1E"/>
    <w:multiLevelType w:val="hybridMultilevel"/>
    <w:tmpl w:val="B0FA08E0"/>
    <w:lvl w:ilvl="0" w:tplc="E014EB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AE6D9B"/>
    <w:multiLevelType w:val="hybridMultilevel"/>
    <w:tmpl w:val="F8CAE1D8"/>
    <w:lvl w:ilvl="0" w:tplc="049059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F13B29"/>
    <w:multiLevelType w:val="hybridMultilevel"/>
    <w:tmpl w:val="DB8AD7B8"/>
    <w:lvl w:ilvl="0" w:tplc="B41C2F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641507B"/>
    <w:multiLevelType w:val="hybridMultilevel"/>
    <w:tmpl w:val="DAA2009C"/>
    <w:lvl w:ilvl="0" w:tplc="BFD4CD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7A7B36"/>
    <w:multiLevelType w:val="hybridMultilevel"/>
    <w:tmpl w:val="35DED654"/>
    <w:lvl w:ilvl="0" w:tplc="B9242642">
      <w:start w:val="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D264D3"/>
    <w:multiLevelType w:val="hybridMultilevel"/>
    <w:tmpl w:val="FA6CBB74"/>
    <w:lvl w:ilvl="0" w:tplc="D998315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5D155F5"/>
    <w:multiLevelType w:val="hybridMultilevel"/>
    <w:tmpl w:val="9C2E1310"/>
    <w:lvl w:ilvl="0" w:tplc="38322A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A7E3C83"/>
    <w:multiLevelType w:val="hybridMultilevel"/>
    <w:tmpl w:val="6512C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804243"/>
    <w:multiLevelType w:val="hybridMultilevel"/>
    <w:tmpl w:val="927061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691435"/>
    <w:multiLevelType w:val="hybridMultilevel"/>
    <w:tmpl w:val="FCE6A204"/>
    <w:lvl w:ilvl="0" w:tplc="548AA2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EE81B64"/>
    <w:multiLevelType w:val="hybridMultilevel"/>
    <w:tmpl w:val="8F787E50"/>
    <w:lvl w:ilvl="0" w:tplc="54AE2F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0B3051"/>
    <w:multiLevelType w:val="hybridMultilevel"/>
    <w:tmpl w:val="25CC7760"/>
    <w:lvl w:ilvl="0" w:tplc="ECA63B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2422E48"/>
    <w:multiLevelType w:val="hybridMultilevel"/>
    <w:tmpl w:val="51AEF93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16720B"/>
    <w:multiLevelType w:val="hybridMultilevel"/>
    <w:tmpl w:val="D7185DC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1" w15:restartNumberingAfterBreak="0">
    <w:nsid w:val="4684741A"/>
    <w:multiLevelType w:val="hybridMultilevel"/>
    <w:tmpl w:val="50F65B1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063EDD"/>
    <w:multiLevelType w:val="hybridMultilevel"/>
    <w:tmpl w:val="4670B880"/>
    <w:lvl w:ilvl="0" w:tplc="B494218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8C57D7"/>
    <w:multiLevelType w:val="hybridMultilevel"/>
    <w:tmpl w:val="6C069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0821F6"/>
    <w:multiLevelType w:val="hybridMultilevel"/>
    <w:tmpl w:val="2C681918"/>
    <w:lvl w:ilvl="0" w:tplc="EBB64B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515876"/>
    <w:multiLevelType w:val="hybridMultilevel"/>
    <w:tmpl w:val="C3A899D8"/>
    <w:lvl w:ilvl="0" w:tplc="ED7A23E2">
      <w:start w:val="1"/>
      <w:numFmt w:val="lowerRoman"/>
      <w:lvlText w:val="(%1)"/>
      <w:lvlJc w:val="left"/>
      <w:pPr>
        <w:ind w:left="1140" w:hanging="360"/>
      </w:pPr>
      <w:rPr>
        <w:rFont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6" w15:restartNumberingAfterBreak="0">
    <w:nsid w:val="4D76795E"/>
    <w:multiLevelType w:val="hybridMultilevel"/>
    <w:tmpl w:val="D38666D6"/>
    <w:lvl w:ilvl="0" w:tplc="75EA319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084DFC"/>
    <w:multiLevelType w:val="hybridMultilevel"/>
    <w:tmpl w:val="151299F0"/>
    <w:lvl w:ilvl="0" w:tplc="ED7A23E2">
      <w:start w:val="1"/>
      <w:numFmt w:val="lowerRoman"/>
      <w:lvlText w:val="(%1)"/>
      <w:lvlJc w:val="left"/>
      <w:pPr>
        <w:ind w:left="1140" w:hanging="360"/>
      </w:pPr>
      <w:rPr>
        <w:rFont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8" w15:restartNumberingAfterBreak="0">
    <w:nsid w:val="4E5B3661"/>
    <w:multiLevelType w:val="hybridMultilevel"/>
    <w:tmpl w:val="8DC8B8F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6C237C"/>
    <w:multiLevelType w:val="hybridMultilevel"/>
    <w:tmpl w:val="212C14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448117B"/>
    <w:multiLevelType w:val="hybridMultilevel"/>
    <w:tmpl w:val="654A4C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7064DCC"/>
    <w:multiLevelType w:val="hybridMultilevel"/>
    <w:tmpl w:val="99D02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91306AA"/>
    <w:multiLevelType w:val="hybridMultilevel"/>
    <w:tmpl w:val="0B68E6E0"/>
    <w:lvl w:ilvl="0" w:tplc="40A0A6F4">
      <w:start w:val="1"/>
      <w:numFmt w:val="decimal"/>
      <w:lvlText w:val="%1."/>
      <w:lvlJc w:val="left"/>
      <w:pPr>
        <w:tabs>
          <w:tab w:val="num" w:pos="1185"/>
        </w:tabs>
        <w:ind w:left="1185" w:hanging="465"/>
      </w:pPr>
      <w:rPr>
        <w:rFonts w:hint="default"/>
      </w:rPr>
    </w:lvl>
    <w:lvl w:ilvl="1" w:tplc="A1FE1BA0">
      <w:start w:val="1"/>
      <w:numFmt w:val="lowerLetter"/>
      <w:lvlText w:val="(%2)"/>
      <w:lvlJc w:val="left"/>
      <w:pPr>
        <w:tabs>
          <w:tab w:val="num" w:pos="1875"/>
        </w:tabs>
        <w:ind w:left="1875" w:hanging="435"/>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5B6E5141"/>
    <w:multiLevelType w:val="hybridMultilevel"/>
    <w:tmpl w:val="8036F77A"/>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B7F4F05"/>
    <w:multiLevelType w:val="hybridMultilevel"/>
    <w:tmpl w:val="EC7034CC"/>
    <w:lvl w:ilvl="0" w:tplc="E45C3A3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5C143C40"/>
    <w:multiLevelType w:val="hybridMultilevel"/>
    <w:tmpl w:val="00F291A4"/>
    <w:lvl w:ilvl="0" w:tplc="99A0F5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00D16BB"/>
    <w:multiLevelType w:val="hybridMultilevel"/>
    <w:tmpl w:val="552A8170"/>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47" w15:restartNumberingAfterBreak="0">
    <w:nsid w:val="6D1937C4"/>
    <w:multiLevelType w:val="hybridMultilevel"/>
    <w:tmpl w:val="C04E0FA4"/>
    <w:lvl w:ilvl="0" w:tplc="A888F77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6DB33977"/>
    <w:multiLevelType w:val="hybridMultilevel"/>
    <w:tmpl w:val="0B2E5E9A"/>
    <w:lvl w:ilvl="0" w:tplc="06EAC3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1CB5817"/>
    <w:multiLevelType w:val="hybridMultilevel"/>
    <w:tmpl w:val="1F3C97B4"/>
    <w:lvl w:ilvl="0" w:tplc="ED7A23E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77A83AD6"/>
    <w:multiLevelType w:val="hybridMultilevel"/>
    <w:tmpl w:val="3418D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BAF3AEB"/>
    <w:multiLevelType w:val="hybridMultilevel"/>
    <w:tmpl w:val="05EED3CE"/>
    <w:lvl w:ilvl="0" w:tplc="40D498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7C8D7FC7"/>
    <w:multiLevelType w:val="hybridMultilevel"/>
    <w:tmpl w:val="CE54E0B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3"/>
  </w:num>
  <w:num w:numId="2">
    <w:abstractNumId w:val="50"/>
  </w:num>
  <w:num w:numId="3">
    <w:abstractNumId w:val="13"/>
  </w:num>
  <w:num w:numId="4">
    <w:abstractNumId w:val="25"/>
  </w:num>
  <w:num w:numId="5">
    <w:abstractNumId w:val="38"/>
  </w:num>
  <w:num w:numId="6">
    <w:abstractNumId w:val="24"/>
  </w:num>
  <w:num w:numId="7">
    <w:abstractNumId w:val="29"/>
  </w:num>
  <w:num w:numId="8">
    <w:abstractNumId w:val="41"/>
  </w:num>
  <w:num w:numId="9">
    <w:abstractNumId w:val="31"/>
  </w:num>
  <w:num w:numId="10">
    <w:abstractNumId w:val="48"/>
  </w:num>
  <w:num w:numId="11">
    <w:abstractNumId w:val="26"/>
  </w:num>
  <w:num w:numId="12">
    <w:abstractNumId w:val="51"/>
  </w:num>
  <w:num w:numId="13">
    <w:abstractNumId w:val="3"/>
  </w:num>
  <w:num w:numId="14">
    <w:abstractNumId w:val="0"/>
  </w:num>
  <w:num w:numId="15">
    <w:abstractNumId w:val="21"/>
  </w:num>
  <w:num w:numId="16">
    <w:abstractNumId w:val="39"/>
  </w:num>
  <w:num w:numId="17">
    <w:abstractNumId w:val="16"/>
  </w:num>
  <w:num w:numId="18">
    <w:abstractNumId w:val="14"/>
  </w:num>
  <w:num w:numId="19">
    <w:abstractNumId w:val="11"/>
  </w:num>
  <w:num w:numId="20">
    <w:abstractNumId w:val="44"/>
  </w:num>
  <w:num w:numId="21">
    <w:abstractNumId w:val="5"/>
  </w:num>
  <w:num w:numId="22">
    <w:abstractNumId w:val="34"/>
  </w:num>
  <w:num w:numId="23">
    <w:abstractNumId w:val="19"/>
  </w:num>
  <w:num w:numId="24">
    <w:abstractNumId w:val="4"/>
  </w:num>
  <w:num w:numId="25">
    <w:abstractNumId w:val="49"/>
  </w:num>
  <w:num w:numId="26">
    <w:abstractNumId w:val="18"/>
  </w:num>
  <w:num w:numId="27">
    <w:abstractNumId w:val="47"/>
  </w:num>
  <w:num w:numId="28">
    <w:abstractNumId w:val="7"/>
  </w:num>
  <w:num w:numId="29">
    <w:abstractNumId w:val="52"/>
  </w:num>
  <w:num w:numId="30">
    <w:abstractNumId w:val="20"/>
  </w:num>
  <w:num w:numId="31">
    <w:abstractNumId w:val="23"/>
  </w:num>
  <w:num w:numId="32">
    <w:abstractNumId w:val="45"/>
  </w:num>
  <w:num w:numId="33">
    <w:abstractNumId w:val="28"/>
  </w:num>
  <w:num w:numId="34">
    <w:abstractNumId w:val="17"/>
  </w:num>
  <w:num w:numId="35">
    <w:abstractNumId w:val="9"/>
  </w:num>
  <w:num w:numId="36">
    <w:abstractNumId w:val="15"/>
  </w:num>
  <w:num w:numId="37">
    <w:abstractNumId w:val="27"/>
  </w:num>
  <w:num w:numId="38">
    <w:abstractNumId w:val="40"/>
  </w:num>
  <w:num w:numId="39">
    <w:abstractNumId w:val="42"/>
  </w:num>
  <w:num w:numId="40">
    <w:abstractNumId w:val="10"/>
  </w:num>
  <w:num w:numId="41">
    <w:abstractNumId w:val="46"/>
  </w:num>
  <w:num w:numId="42">
    <w:abstractNumId w:val="1"/>
  </w:num>
  <w:num w:numId="43">
    <w:abstractNumId w:val="30"/>
  </w:num>
  <w:num w:numId="44">
    <w:abstractNumId w:val="12"/>
  </w:num>
  <w:num w:numId="45">
    <w:abstractNumId w:val="2"/>
  </w:num>
  <w:num w:numId="46">
    <w:abstractNumId w:val="8"/>
  </w:num>
  <w:num w:numId="47">
    <w:abstractNumId w:val="35"/>
  </w:num>
  <w:num w:numId="48">
    <w:abstractNumId w:val="37"/>
  </w:num>
  <w:num w:numId="49">
    <w:abstractNumId w:val="22"/>
  </w:num>
  <w:num w:numId="50">
    <w:abstractNumId w:val="32"/>
  </w:num>
  <w:num w:numId="51">
    <w:abstractNumId w:val="43"/>
  </w:num>
  <w:num w:numId="52">
    <w:abstractNumId w:val="6"/>
  </w:num>
  <w:num w:numId="53">
    <w:abstractNumId w:val="36"/>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oana  Glavan">
    <w15:presenceInfo w15:providerId="AD" w15:userId="S-1-5-21-1757981266-725345543-754608634-41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233"/>
    <w:rsid w:val="00002098"/>
    <w:rsid w:val="000357F5"/>
    <w:rsid w:val="00036791"/>
    <w:rsid w:val="00047A10"/>
    <w:rsid w:val="0006675B"/>
    <w:rsid w:val="00067E38"/>
    <w:rsid w:val="00070629"/>
    <w:rsid w:val="000935F2"/>
    <w:rsid w:val="000A1A26"/>
    <w:rsid w:val="000C2761"/>
    <w:rsid w:val="000E0DE3"/>
    <w:rsid w:val="000E56A2"/>
    <w:rsid w:val="000F7432"/>
    <w:rsid w:val="00102387"/>
    <w:rsid w:val="00110103"/>
    <w:rsid w:val="001143A7"/>
    <w:rsid w:val="00116D21"/>
    <w:rsid w:val="00122464"/>
    <w:rsid w:val="00122B64"/>
    <w:rsid w:val="001422D7"/>
    <w:rsid w:val="00154BB2"/>
    <w:rsid w:val="0015672B"/>
    <w:rsid w:val="00156FCB"/>
    <w:rsid w:val="00173571"/>
    <w:rsid w:val="0017541B"/>
    <w:rsid w:val="001A00BE"/>
    <w:rsid w:val="001C7399"/>
    <w:rsid w:val="001D0EBD"/>
    <w:rsid w:val="001D5DEF"/>
    <w:rsid w:val="001E3CCD"/>
    <w:rsid w:val="001E5DF9"/>
    <w:rsid w:val="001E78C5"/>
    <w:rsid w:val="001F3361"/>
    <w:rsid w:val="001F6417"/>
    <w:rsid w:val="001F6A09"/>
    <w:rsid w:val="001F7358"/>
    <w:rsid w:val="00241F1F"/>
    <w:rsid w:val="00243649"/>
    <w:rsid w:val="00251738"/>
    <w:rsid w:val="0026639C"/>
    <w:rsid w:val="002771AA"/>
    <w:rsid w:val="002A3528"/>
    <w:rsid w:val="002A7483"/>
    <w:rsid w:val="002C0E4C"/>
    <w:rsid w:val="002D375A"/>
    <w:rsid w:val="002D4A97"/>
    <w:rsid w:val="002D5561"/>
    <w:rsid w:val="002F11E2"/>
    <w:rsid w:val="00320E3D"/>
    <w:rsid w:val="00326135"/>
    <w:rsid w:val="00336EC1"/>
    <w:rsid w:val="00340473"/>
    <w:rsid w:val="00341065"/>
    <w:rsid w:val="00347287"/>
    <w:rsid w:val="00352B3C"/>
    <w:rsid w:val="003537CF"/>
    <w:rsid w:val="003779F4"/>
    <w:rsid w:val="003957EC"/>
    <w:rsid w:val="00397A2A"/>
    <w:rsid w:val="003C460F"/>
    <w:rsid w:val="003C7804"/>
    <w:rsid w:val="003F154F"/>
    <w:rsid w:val="003F2FD2"/>
    <w:rsid w:val="00413A74"/>
    <w:rsid w:val="004436E2"/>
    <w:rsid w:val="00450D7D"/>
    <w:rsid w:val="00467585"/>
    <w:rsid w:val="00490E41"/>
    <w:rsid w:val="004A21C9"/>
    <w:rsid w:val="004C347D"/>
    <w:rsid w:val="004E1529"/>
    <w:rsid w:val="004F7356"/>
    <w:rsid w:val="004F747E"/>
    <w:rsid w:val="00507D79"/>
    <w:rsid w:val="00525416"/>
    <w:rsid w:val="00527B87"/>
    <w:rsid w:val="00535A45"/>
    <w:rsid w:val="00544EC4"/>
    <w:rsid w:val="00556BA9"/>
    <w:rsid w:val="005606AF"/>
    <w:rsid w:val="005624F8"/>
    <w:rsid w:val="005823D1"/>
    <w:rsid w:val="00593F1C"/>
    <w:rsid w:val="00594908"/>
    <w:rsid w:val="00595B46"/>
    <w:rsid w:val="005A01B5"/>
    <w:rsid w:val="005A5C5C"/>
    <w:rsid w:val="005B3B30"/>
    <w:rsid w:val="005E51E2"/>
    <w:rsid w:val="00612AE5"/>
    <w:rsid w:val="006156B3"/>
    <w:rsid w:val="00633CA0"/>
    <w:rsid w:val="00642C7C"/>
    <w:rsid w:val="00646E77"/>
    <w:rsid w:val="006633F7"/>
    <w:rsid w:val="006715CB"/>
    <w:rsid w:val="00672A42"/>
    <w:rsid w:val="00676B99"/>
    <w:rsid w:val="00677F0D"/>
    <w:rsid w:val="0069387B"/>
    <w:rsid w:val="006A0A41"/>
    <w:rsid w:val="006C2D47"/>
    <w:rsid w:val="006C4BFC"/>
    <w:rsid w:val="006D1B0F"/>
    <w:rsid w:val="006D4E64"/>
    <w:rsid w:val="006D59AB"/>
    <w:rsid w:val="006F7A67"/>
    <w:rsid w:val="00712C55"/>
    <w:rsid w:val="00713ABF"/>
    <w:rsid w:val="0072391B"/>
    <w:rsid w:val="00725720"/>
    <w:rsid w:val="00737287"/>
    <w:rsid w:val="007410EB"/>
    <w:rsid w:val="00743911"/>
    <w:rsid w:val="0076476F"/>
    <w:rsid w:val="00791058"/>
    <w:rsid w:val="007D25DC"/>
    <w:rsid w:val="007D4913"/>
    <w:rsid w:val="007D4C4A"/>
    <w:rsid w:val="007F649A"/>
    <w:rsid w:val="00801A06"/>
    <w:rsid w:val="00802AC4"/>
    <w:rsid w:val="00824057"/>
    <w:rsid w:val="00836757"/>
    <w:rsid w:val="00871582"/>
    <w:rsid w:val="0087361D"/>
    <w:rsid w:val="0087408F"/>
    <w:rsid w:val="008757E7"/>
    <w:rsid w:val="008861E3"/>
    <w:rsid w:val="00887335"/>
    <w:rsid w:val="008948F9"/>
    <w:rsid w:val="008B6135"/>
    <w:rsid w:val="008C4772"/>
    <w:rsid w:val="008D2412"/>
    <w:rsid w:val="009012E5"/>
    <w:rsid w:val="00923E98"/>
    <w:rsid w:val="00934E64"/>
    <w:rsid w:val="00937C53"/>
    <w:rsid w:val="00937E34"/>
    <w:rsid w:val="0095483E"/>
    <w:rsid w:val="00981C48"/>
    <w:rsid w:val="009A2B35"/>
    <w:rsid w:val="009A3664"/>
    <w:rsid w:val="009A46F8"/>
    <w:rsid w:val="009B6596"/>
    <w:rsid w:val="009B716C"/>
    <w:rsid w:val="009C2D22"/>
    <w:rsid w:val="009C51E6"/>
    <w:rsid w:val="009C56B4"/>
    <w:rsid w:val="009D05F1"/>
    <w:rsid w:val="009D1D33"/>
    <w:rsid w:val="009E724E"/>
    <w:rsid w:val="00A15C6A"/>
    <w:rsid w:val="00A316F5"/>
    <w:rsid w:val="00A47331"/>
    <w:rsid w:val="00A52608"/>
    <w:rsid w:val="00A5446D"/>
    <w:rsid w:val="00A60AC8"/>
    <w:rsid w:val="00A73C29"/>
    <w:rsid w:val="00A74038"/>
    <w:rsid w:val="00A80AC8"/>
    <w:rsid w:val="00A82C28"/>
    <w:rsid w:val="00A87CD4"/>
    <w:rsid w:val="00AA3DC8"/>
    <w:rsid w:val="00AC6E0A"/>
    <w:rsid w:val="00AD266D"/>
    <w:rsid w:val="00AE5971"/>
    <w:rsid w:val="00AF1EB9"/>
    <w:rsid w:val="00AF23E5"/>
    <w:rsid w:val="00AF5263"/>
    <w:rsid w:val="00AF54C3"/>
    <w:rsid w:val="00AF7C5F"/>
    <w:rsid w:val="00B17177"/>
    <w:rsid w:val="00B457A0"/>
    <w:rsid w:val="00B57911"/>
    <w:rsid w:val="00B623AE"/>
    <w:rsid w:val="00B75EA2"/>
    <w:rsid w:val="00BA13BB"/>
    <w:rsid w:val="00BA2AE2"/>
    <w:rsid w:val="00BB2C25"/>
    <w:rsid w:val="00BB58CC"/>
    <w:rsid w:val="00BC14C1"/>
    <w:rsid w:val="00BC1BC9"/>
    <w:rsid w:val="00BE3272"/>
    <w:rsid w:val="00C2020E"/>
    <w:rsid w:val="00C37BA7"/>
    <w:rsid w:val="00C44233"/>
    <w:rsid w:val="00C53016"/>
    <w:rsid w:val="00C61C66"/>
    <w:rsid w:val="00CA40A0"/>
    <w:rsid w:val="00CB0E98"/>
    <w:rsid w:val="00CB45EE"/>
    <w:rsid w:val="00CB6315"/>
    <w:rsid w:val="00CE3BEE"/>
    <w:rsid w:val="00CE5AE5"/>
    <w:rsid w:val="00CE766C"/>
    <w:rsid w:val="00CF1333"/>
    <w:rsid w:val="00CF38FF"/>
    <w:rsid w:val="00D03447"/>
    <w:rsid w:val="00D05630"/>
    <w:rsid w:val="00D11E29"/>
    <w:rsid w:val="00D314AB"/>
    <w:rsid w:val="00D31639"/>
    <w:rsid w:val="00D379E4"/>
    <w:rsid w:val="00D4384D"/>
    <w:rsid w:val="00D4489D"/>
    <w:rsid w:val="00D81A0B"/>
    <w:rsid w:val="00D85D6B"/>
    <w:rsid w:val="00D95492"/>
    <w:rsid w:val="00D976F4"/>
    <w:rsid w:val="00DA6D4C"/>
    <w:rsid w:val="00DB2343"/>
    <w:rsid w:val="00DB44D1"/>
    <w:rsid w:val="00DC34CF"/>
    <w:rsid w:val="00DE60DC"/>
    <w:rsid w:val="00DE6B37"/>
    <w:rsid w:val="00DF6AFE"/>
    <w:rsid w:val="00E0642F"/>
    <w:rsid w:val="00E12609"/>
    <w:rsid w:val="00E1705E"/>
    <w:rsid w:val="00E26D3B"/>
    <w:rsid w:val="00E36545"/>
    <w:rsid w:val="00E41538"/>
    <w:rsid w:val="00E47C5F"/>
    <w:rsid w:val="00E66C58"/>
    <w:rsid w:val="00E75779"/>
    <w:rsid w:val="00EA37EC"/>
    <w:rsid w:val="00EA78C8"/>
    <w:rsid w:val="00EB7497"/>
    <w:rsid w:val="00ED273F"/>
    <w:rsid w:val="00EE18C3"/>
    <w:rsid w:val="00EE5C38"/>
    <w:rsid w:val="00EF1E14"/>
    <w:rsid w:val="00F11030"/>
    <w:rsid w:val="00F20D95"/>
    <w:rsid w:val="00F43190"/>
    <w:rsid w:val="00F45AB8"/>
    <w:rsid w:val="00F45F87"/>
    <w:rsid w:val="00F55A1C"/>
    <w:rsid w:val="00F82485"/>
    <w:rsid w:val="00F864D7"/>
    <w:rsid w:val="00F92BF1"/>
    <w:rsid w:val="00FB6313"/>
    <w:rsid w:val="00FC6485"/>
    <w:rsid w:val="00FC6C04"/>
    <w:rsid w:val="00FF6A36"/>
    <w:rsid w:val="00FF75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B5B63C-0304-4D32-8847-89ED27F00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5AE5"/>
    <w:pPr>
      <w:ind w:left="720"/>
      <w:contextualSpacing/>
    </w:pPr>
  </w:style>
  <w:style w:type="paragraph" w:styleId="Title">
    <w:name w:val="Title"/>
    <w:basedOn w:val="Normal"/>
    <w:link w:val="TitleChar"/>
    <w:qFormat/>
    <w:rsid w:val="007F649A"/>
    <w:pPr>
      <w:spacing w:after="0" w:line="240" w:lineRule="auto"/>
      <w:jc w:val="center"/>
    </w:pPr>
    <w:rPr>
      <w:rFonts w:ascii="Trebuchet MS" w:eastAsia="Times New Roman" w:hAnsi="Trebuchet MS" w:cs="Times New Roman"/>
      <w:b/>
      <w:bCs/>
      <w:sz w:val="52"/>
      <w:szCs w:val="24"/>
      <w:lang w:val="en-US" w:eastAsia="en-US"/>
    </w:rPr>
  </w:style>
  <w:style w:type="character" w:customStyle="1" w:styleId="TitleChar">
    <w:name w:val="Title Char"/>
    <w:basedOn w:val="DefaultParagraphFont"/>
    <w:link w:val="Title"/>
    <w:rsid w:val="007F649A"/>
    <w:rPr>
      <w:rFonts w:ascii="Trebuchet MS" w:eastAsia="Times New Roman" w:hAnsi="Trebuchet MS" w:cs="Times New Roman"/>
      <w:b/>
      <w:bCs/>
      <w:sz w:val="52"/>
      <w:szCs w:val="24"/>
      <w:lang w:val="en-US" w:eastAsia="en-US"/>
    </w:rPr>
  </w:style>
  <w:style w:type="paragraph" w:customStyle="1" w:styleId="CM1">
    <w:name w:val="CM1"/>
    <w:basedOn w:val="Normal"/>
    <w:next w:val="Normal"/>
    <w:uiPriority w:val="99"/>
    <w:rsid w:val="00EA78C8"/>
    <w:pPr>
      <w:autoSpaceDE w:val="0"/>
      <w:autoSpaceDN w:val="0"/>
      <w:adjustRightInd w:val="0"/>
      <w:spacing w:after="0" w:line="240" w:lineRule="auto"/>
    </w:pPr>
    <w:rPr>
      <w:rFonts w:ascii="EUAlbertina" w:hAnsi="EUAlbertina"/>
      <w:sz w:val="24"/>
      <w:szCs w:val="24"/>
      <w:lang w:val="en-US"/>
    </w:rPr>
  </w:style>
  <w:style w:type="paragraph" w:customStyle="1" w:styleId="CM3">
    <w:name w:val="CM3"/>
    <w:basedOn w:val="Normal"/>
    <w:next w:val="Normal"/>
    <w:uiPriority w:val="99"/>
    <w:rsid w:val="00EA78C8"/>
    <w:pPr>
      <w:autoSpaceDE w:val="0"/>
      <w:autoSpaceDN w:val="0"/>
      <w:adjustRightInd w:val="0"/>
      <w:spacing w:after="0" w:line="240" w:lineRule="auto"/>
    </w:pPr>
    <w:rPr>
      <w:rFonts w:ascii="EUAlbertina" w:hAnsi="EUAlbertina"/>
      <w:sz w:val="24"/>
      <w:szCs w:val="24"/>
      <w:lang w:val="en-US"/>
    </w:rPr>
  </w:style>
  <w:style w:type="paragraph" w:customStyle="1" w:styleId="Default">
    <w:name w:val="Default"/>
    <w:rsid w:val="00070629"/>
    <w:pPr>
      <w:autoSpaceDE w:val="0"/>
      <w:autoSpaceDN w:val="0"/>
      <w:adjustRightInd w:val="0"/>
      <w:spacing w:after="0" w:line="240" w:lineRule="auto"/>
    </w:pPr>
    <w:rPr>
      <w:rFonts w:ascii="EUAlbertina" w:hAnsi="EUAlbertina" w:cs="EUAlbertina"/>
      <w:color w:val="000000"/>
      <w:sz w:val="24"/>
      <w:szCs w:val="24"/>
      <w:lang w:val="en-US"/>
    </w:rPr>
  </w:style>
  <w:style w:type="character" w:customStyle="1" w:styleId="hps">
    <w:name w:val="hps"/>
    <w:basedOn w:val="DefaultParagraphFont"/>
    <w:rsid w:val="00DB44D1"/>
  </w:style>
  <w:style w:type="paragraph" w:styleId="Header">
    <w:name w:val="header"/>
    <w:basedOn w:val="Normal"/>
    <w:link w:val="HeaderChar"/>
    <w:uiPriority w:val="99"/>
    <w:unhideWhenUsed/>
    <w:rsid w:val="00E064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642F"/>
  </w:style>
  <w:style w:type="paragraph" w:styleId="Footer">
    <w:name w:val="footer"/>
    <w:basedOn w:val="Normal"/>
    <w:link w:val="FooterChar"/>
    <w:uiPriority w:val="99"/>
    <w:unhideWhenUsed/>
    <w:rsid w:val="00E064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642F"/>
  </w:style>
  <w:style w:type="paragraph" w:customStyle="1" w:styleId="Guidelines5">
    <w:name w:val="Guidelines 5"/>
    <w:basedOn w:val="Normal"/>
    <w:rsid w:val="00556BA9"/>
    <w:pPr>
      <w:keepNext/>
      <w:spacing w:before="240" w:after="240" w:line="240" w:lineRule="auto"/>
      <w:jc w:val="both"/>
    </w:pPr>
    <w:rPr>
      <w:rFonts w:ascii="Verdana" w:eastAsia="Times New Roman" w:hAnsi="Verdana" w:cs="Times New Roman"/>
      <w:b/>
      <w:noProof/>
      <w:snapToGrid w:val="0"/>
      <w:sz w:val="24"/>
      <w:szCs w:val="20"/>
      <w:lang w:val="ro-RO" w:eastAsia="en-US"/>
    </w:rPr>
  </w:style>
  <w:style w:type="character" w:styleId="CommentReference">
    <w:name w:val="annotation reference"/>
    <w:basedOn w:val="DefaultParagraphFont"/>
    <w:uiPriority w:val="99"/>
    <w:semiHidden/>
    <w:unhideWhenUsed/>
    <w:rsid w:val="00556BA9"/>
    <w:rPr>
      <w:sz w:val="16"/>
      <w:szCs w:val="16"/>
    </w:rPr>
  </w:style>
  <w:style w:type="paragraph" w:styleId="CommentText">
    <w:name w:val="annotation text"/>
    <w:basedOn w:val="Normal"/>
    <w:link w:val="CommentTextChar"/>
    <w:uiPriority w:val="99"/>
    <w:semiHidden/>
    <w:unhideWhenUsed/>
    <w:rsid w:val="00556BA9"/>
    <w:pPr>
      <w:spacing w:line="240" w:lineRule="auto"/>
    </w:pPr>
    <w:rPr>
      <w:sz w:val="20"/>
      <w:szCs w:val="20"/>
    </w:rPr>
  </w:style>
  <w:style w:type="character" w:customStyle="1" w:styleId="CommentTextChar">
    <w:name w:val="Comment Text Char"/>
    <w:basedOn w:val="DefaultParagraphFont"/>
    <w:link w:val="CommentText"/>
    <w:uiPriority w:val="99"/>
    <w:semiHidden/>
    <w:rsid w:val="00556BA9"/>
    <w:rPr>
      <w:sz w:val="20"/>
      <w:szCs w:val="20"/>
    </w:rPr>
  </w:style>
  <w:style w:type="paragraph" w:styleId="CommentSubject">
    <w:name w:val="annotation subject"/>
    <w:basedOn w:val="CommentText"/>
    <w:next w:val="CommentText"/>
    <w:link w:val="CommentSubjectChar"/>
    <w:uiPriority w:val="99"/>
    <w:semiHidden/>
    <w:unhideWhenUsed/>
    <w:rsid w:val="00556BA9"/>
    <w:rPr>
      <w:b/>
      <w:bCs/>
    </w:rPr>
  </w:style>
  <w:style w:type="character" w:customStyle="1" w:styleId="CommentSubjectChar">
    <w:name w:val="Comment Subject Char"/>
    <w:basedOn w:val="CommentTextChar"/>
    <w:link w:val="CommentSubject"/>
    <w:uiPriority w:val="99"/>
    <w:semiHidden/>
    <w:rsid w:val="00556BA9"/>
    <w:rPr>
      <w:b/>
      <w:bCs/>
      <w:sz w:val="20"/>
      <w:szCs w:val="20"/>
    </w:rPr>
  </w:style>
  <w:style w:type="paragraph" w:styleId="BalloonText">
    <w:name w:val="Balloon Text"/>
    <w:basedOn w:val="Normal"/>
    <w:link w:val="BalloonTextChar"/>
    <w:uiPriority w:val="99"/>
    <w:semiHidden/>
    <w:unhideWhenUsed/>
    <w:rsid w:val="00556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6BA9"/>
    <w:rPr>
      <w:rFonts w:ascii="Tahoma" w:hAnsi="Tahoma" w:cs="Tahoma"/>
      <w:sz w:val="16"/>
      <w:szCs w:val="16"/>
    </w:rPr>
  </w:style>
  <w:style w:type="paragraph" w:styleId="Revision">
    <w:name w:val="Revision"/>
    <w:hidden/>
    <w:uiPriority w:val="99"/>
    <w:semiHidden/>
    <w:rsid w:val="00737287"/>
    <w:pPr>
      <w:spacing w:after="0" w:line="240" w:lineRule="auto"/>
    </w:pPr>
  </w:style>
  <w:style w:type="paragraph" w:styleId="BodyTextIndent">
    <w:name w:val="Body Text Indent"/>
    <w:basedOn w:val="Normal"/>
    <w:link w:val="BodyTextIndentChar"/>
    <w:rsid w:val="002D4A97"/>
    <w:pPr>
      <w:spacing w:after="0" w:line="240" w:lineRule="auto"/>
      <w:ind w:left="720"/>
      <w:jc w:val="both"/>
    </w:pPr>
    <w:rPr>
      <w:rFonts w:ascii="Times New Roman" w:eastAsia="Times New Roman" w:hAnsi="Times New Roman" w:cs="Times New Roman"/>
      <w:sz w:val="24"/>
      <w:szCs w:val="24"/>
      <w:lang w:val="en-GB" w:eastAsia="en-US"/>
    </w:rPr>
  </w:style>
  <w:style w:type="character" w:customStyle="1" w:styleId="BodyTextIndentChar">
    <w:name w:val="Body Text Indent Char"/>
    <w:basedOn w:val="DefaultParagraphFont"/>
    <w:link w:val="BodyTextIndent"/>
    <w:rsid w:val="002D4A97"/>
    <w:rPr>
      <w:rFonts w:ascii="Times New Roman" w:eastAsia="Times New Roman" w:hAnsi="Times New Roman" w:cs="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CD926-E2AE-4EE4-AB6C-49AF8F38A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2722</Words>
  <Characters>15520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Varnaiote</dc:creator>
  <cp:lastModifiedBy>Ioana  Glavan</cp:lastModifiedBy>
  <cp:revision>7</cp:revision>
  <cp:lastPrinted>2015-03-06T12:59:00Z</cp:lastPrinted>
  <dcterms:created xsi:type="dcterms:W3CDTF">2015-05-19T13:45:00Z</dcterms:created>
  <dcterms:modified xsi:type="dcterms:W3CDTF">2016-02-24T13:08:00Z</dcterms:modified>
</cp:coreProperties>
</file>