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46A" w:rsidRPr="009503D2" w:rsidRDefault="0011568F">
      <w:bookmarkStart w:id="0" w:name="_GoBack"/>
      <w:bookmarkEnd w:id="0"/>
      <w:r w:rsidRPr="009503D2">
        <w:t>Annex 2</w:t>
      </w:r>
      <w:r w:rsidR="00B372FC" w:rsidRPr="009503D2">
        <w:t>3.1</w:t>
      </w:r>
      <w:r w:rsidRPr="009503D2">
        <w:t xml:space="preserve"> – </w:t>
      </w:r>
      <w:r w:rsidR="00B372FC" w:rsidRPr="009503D2">
        <w:t>Durability report</w:t>
      </w:r>
    </w:p>
    <w:p w:rsidR="000E346A" w:rsidRPr="009503D2" w:rsidRDefault="000E346A"/>
    <w:p w:rsidR="000E346A" w:rsidRPr="009503D2" w:rsidRDefault="009503D2" w:rsidP="000E346A">
      <w:pPr>
        <w:jc w:val="center"/>
        <w:rPr>
          <w:b/>
          <w:sz w:val="28"/>
          <w:szCs w:val="28"/>
        </w:rPr>
      </w:pPr>
      <w:r w:rsidRPr="009503D2">
        <w:rPr>
          <w:b/>
          <w:sz w:val="28"/>
          <w:szCs w:val="28"/>
        </w:rPr>
        <w:t>DURABILITY</w:t>
      </w:r>
      <w:r w:rsidR="0011568F" w:rsidRPr="009503D2">
        <w:rPr>
          <w:b/>
          <w:sz w:val="28"/>
          <w:szCs w:val="28"/>
        </w:rPr>
        <w:t xml:space="preserve"> REPORT</w:t>
      </w:r>
    </w:p>
    <w:p w:rsidR="000E346A" w:rsidRPr="009503D2" w:rsidRDefault="009503D2" w:rsidP="00EF6C09">
      <w:pPr>
        <w:jc w:val="center"/>
        <w:rPr>
          <w:b/>
          <w:sz w:val="28"/>
          <w:szCs w:val="28"/>
        </w:rPr>
      </w:pPr>
      <w:proofErr w:type="gramStart"/>
      <w:r w:rsidRPr="009503D2">
        <w:rPr>
          <w:b/>
          <w:sz w:val="28"/>
          <w:szCs w:val="28"/>
        </w:rPr>
        <w:t>f</w:t>
      </w:r>
      <w:r w:rsidR="0011568F" w:rsidRPr="009503D2">
        <w:rPr>
          <w:b/>
          <w:sz w:val="28"/>
          <w:szCs w:val="28"/>
        </w:rPr>
        <w:t>or</w:t>
      </w:r>
      <w:proofErr w:type="gramEnd"/>
      <w:r w:rsidR="0011568F" w:rsidRPr="009503D2">
        <w:rPr>
          <w:b/>
          <w:sz w:val="28"/>
          <w:szCs w:val="28"/>
        </w:rPr>
        <w:t xml:space="preserve"> project</w:t>
      </w:r>
      <w:r w:rsidR="000E346A" w:rsidRPr="009503D2">
        <w:rPr>
          <w:b/>
          <w:sz w:val="28"/>
          <w:szCs w:val="28"/>
        </w:rPr>
        <w:t xml:space="preserve"> </w:t>
      </w:r>
      <w:proofErr w:type="spellStart"/>
      <w:r w:rsidR="000E346A" w:rsidRPr="009503D2">
        <w:rPr>
          <w:b/>
          <w:sz w:val="28"/>
          <w:szCs w:val="28"/>
        </w:rPr>
        <w:t>RoBg</w:t>
      </w:r>
      <w:proofErr w:type="spellEnd"/>
      <w:r w:rsidR="000E346A" w:rsidRPr="009503D2">
        <w:rPr>
          <w:b/>
          <w:sz w:val="28"/>
          <w:szCs w:val="28"/>
        </w:rPr>
        <w:t xml:space="preserve"> ......</w:t>
      </w:r>
    </w:p>
    <w:p w:rsidR="00541506" w:rsidRPr="009503D2" w:rsidRDefault="0011568F" w:rsidP="00541506">
      <w:pPr>
        <w:pStyle w:val="ListParagraph"/>
        <w:numPr>
          <w:ilvl w:val="0"/>
          <w:numId w:val="1"/>
        </w:numPr>
        <w:rPr>
          <w:b/>
          <w:u w:val="single"/>
        </w:rPr>
      </w:pPr>
      <w:r w:rsidRPr="009503D2">
        <w:rPr>
          <w:b/>
          <w:u w:val="single"/>
        </w:rPr>
        <w:t>Information for the project</w:t>
      </w:r>
    </w:p>
    <w:tbl>
      <w:tblPr>
        <w:tblStyle w:val="TableGrid"/>
        <w:tblW w:w="0" w:type="auto"/>
        <w:tblLook w:val="04A0" w:firstRow="1" w:lastRow="0" w:firstColumn="1" w:lastColumn="0" w:noHBand="0" w:noVBand="1"/>
      </w:tblPr>
      <w:tblGrid>
        <w:gridCol w:w="2425"/>
        <w:gridCol w:w="6925"/>
      </w:tblGrid>
      <w:tr w:rsidR="000E346A" w:rsidRPr="009503D2" w:rsidTr="00B02E0F">
        <w:tc>
          <w:tcPr>
            <w:tcW w:w="2425" w:type="dxa"/>
            <w:shd w:val="clear" w:color="auto" w:fill="D9D9D9" w:themeFill="background1" w:themeFillShade="D9"/>
          </w:tcPr>
          <w:p w:rsidR="000E346A" w:rsidRPr="009503D2" w:rsidRDefault="000E346A" w:rsidP="000E346A">
            <w:pPr>
              <w:jc w:val="center"/>
            </w:pPr>
            <w:proofErr w:type="spellStart"/>
            <w:r w:rsidRPr="009503D2">
              <w:t>Program</w:t>
            </w:r>
            <w:r w:rsidR="0011568F" w:rsidRPr="009503D2">
              <w:t>me</w:t>
            </w:r>
            <w:proofErr w:type="spellEnd"/>
          </w:p>
        </w:tc>
        <w:tc>
          <w:tcPr>
            <w:tcW w:w="6925" w:type="dxa"/>
          </w:tcPr>
          <w:p w:rsidR="000E346A" w:rsidRPr="009503D2" w:rsidRDefault="000E346A" w:rsidP="000E346A">
            <w:pPr>
              <w:jc w:val="center"/>
            </w:pPr>
            <w:proofErr w:type="spellStart"/>
            <w:r w:rsidRPr="009503D2">
              <w:t>Interreg</w:t>
            </w:r>
            <w:proofErr w:type="spellEnd"/>
            <w:r w:rsidRPr="009503D2">
              <w:t xml:space="preserve"> V-A </w:t>
            </w:r>
            <w:proofErr w:type="spellStart"/>
            <w:r w:rsidRPr="009503D2">
              <w:t>România</w:t>
            </w:r>
            <w:proofErr w:type="spellEnd"/>
            <w:r w:rsidRPr="009503D2">
              <w:t xml:space="preserve"> Bulgaria</w:t>
            </w:r>
          </w:p>
        </w:tc>
      </w:tr>
      <w:tr w:rsidR="000E346A" w:rsidRPr="009503D2" w:rsidTr="00B02E0F">
        <w:tc>
          <w:tcPr>
            <w:tcW w:w="2425" w:type="dxa"/>
            <w:shd w:val="clear" w:color="auto" w:fill="D9D9D9" w:themeFill="background1" w:themeFillShade="D9"/>
          </w:tcPr>
          <w:p w:rsidR="000E346A" w:rsidRPr="009503D2" w:rsidRDefault="0011568F" w:rsidP="000E346A">
            <w:pPr>
              <w:jc w:val="center"/>
            </w:pPr>
            <w:r w:rsidRPr="009503D2">
              <w:t>Project</w:t>
            </w:r>
            <w:r w:rsidR="000E346A" w:rsidRPr="009503D2">
              <w:t xml:space="preserve"> </w:t>
            </w:r>
            <w:proofErr w:type="spellStart"/>
            <w:r w:rsidR="000E346A" w:rsidRPr="009503D2">
              <w:t>RoBg</w:t>
            </w:r>
            <w:proofErr w:type="spellEnd"/>
          </w:p>
        </w:tc>
        <w:tc>
          <w:tcPr>
            <w:tcW w:w="6925" w:type="dxa"/>
          </w:tcPr>
          <w:p w:rsidR="000E346A" w:rsidRPr="009503D2" w:rsidRDefault="000E346A" w:rsidP="000E346A">
            <w:pPr>
              <w:jc w:val="center"/>
              <w:rPr>
                <w:i/>
                <w:sz w:val="18"/>
                <w:szCs w:val="18"/>
              </w:rPr>
            </w:pPr>
            <w:r w:rsidRPr="009503D2">
              <w:rPr>
                <w:i/>
                <w:sz w:val="18"/>
                <w:szCs w:val="18"/>
              </w:rPr>
              <w:t>(</w:t>
            </w:r>
            <w:r w:rsidR="00E23B20" w:rsidRPr="009503D2">
              <w:rPr>
                <w:i/>
                <w:sz w:val="18"/>
                <w:szCs w:val="18"/>
              </w:rPr>
              <w:t>to be indicated the e-MS code of the project</w:t>
            </w:r>
            <w:r w:rsidRPr="009503D2">
              <w:rPr>
                <w:i/>
                <w:sz w:val="18"/>
                <w:szCs w:val="18"/>
              </w:rPr>
              <w:t>)</w:t>
            </w:r>
          </w:p>
        </w:tc>
      </w:tr>
      <w:tr w:rsidR="000E346A" w:rsidRPr="009503D2" w:rsidTr="00B02E0F">
        <w:tc>
          <w:tcPr>
            <w:tcW w:w="2425" w:type="dxa"/>
            <w:shd w:val="clear" w:color="auto" w:fill="D9D9D9" w:themeFill="background1" w:themeFillShade="D9"/>
          </w:tcPr>
          <w:p w:rsidR="000E346A" w:rsidRPr="009503D2" w:rsidRDefault="0011568F" w:rsidP="000E346A">
            <w:pPr>
              <w:jc w:val="center"/>
            </w:pPr>
            <w:r w:rsidRPr="009503D2">
              <w:t>Priority Axes</w:t>
            </w:r>
          </w:p>
        </w:tc>
        <w:tc>
          <w:tcPr>
            <w:tcW w:w="6925" w:type="dxa"/>
          </w:tcPr>
          <w:p w:rsidR="000E346A" w:rsidRPr="009503D2" w:rsidRDefault="00E23B20" w:rsidP="000E346A">
            <w:pPr>
              <w:jc w:val="center"/>
              <w:rPr>
                <w:i/>
                <w:sz w:val="18"/>
                <w:szCs w:val="18"/>
              </w:rPr>
            </w:pPr>
            <w:r w:rsidRPr="009503D2">
              <w:rPr>
                <w:i/>
                <w:sz w:val="18"/>
                <w:szCs w:val="18"/>
              </w:rPr>
              <w:t>For example.: PA</w:t>
            </w:r>
            <w:r w:rsidR="00BC572A" w:rsidRPr="009503D2">
              <w:rPr>
                <w:i/>
                <w:sz w:val="18"/>
                <w:szCs w:val="18"/>
              </w:rPr>
              <w:t xml:space="preserve"> 1</w:t>
            </w:r>
          </w:p>
        </w:tc>
      </w:tr>
      <w:tr w:rsidR="000E346A" w:rsidRPr="009503D2" w:rsidTr="00B02E0F">
        <w:tc>
          <w:tcPr>
            <w:tcW w:w="2425" w:type="dxa"/>
            <w:shd w:val="clear" w:color="auto" w:fill="D9D9D9" w:themeFill="background1" w:themeFillShade="D9"/>
          </w:tcPr>
          <w:p w:rsidR="000E346A" w:rsidRPr="009503D2" w:rsidRDefault="0011568F" w:rsidP="000E346A">
            <w:pPr>
              <w:jc w:val="center"/>
            </w:pPr>
            <w:r w:rsidRPr="009503D2">
              <w:t>Key of intervention</w:t>
            </w:r>
          </w:p>
        </w:tc>
        <w:tc>
          <w:tcPr>
            <w:tcW w:w="6925" w:type="dxa"/>
          </w:tcPr>
          <w:p w:rsidR="000E346A" w:rsidRPr="009503D2" w:rsidRDefault="00E23B20" w:rsidP="000E346A">
            <w:pPr>
              <w:jc w:val="center"/>
              <w:rPr>
                <w:i/>
                <w:sz w:val="18"/>
                <w:szCs w:val="18"/>
              </w:rPr>
            </w:pPr>
            <w:r w:rsidRPr="009503D2">
              <w:rPr>
                <w:i/>
                <w:sz w:val="18"/>
                <w:szCs w:val="18"/>
              </w:rPr>
              <w:t>For example</w:t>
            </w:r>
            <w:r w:rsidR="00BC572A" w:rsidRPr="009503D2">
              <w:rPr>
                <w:i/>
                <w:sz w:val="18"/>
                <w:szCs w:val="18"/>
              </w:rPr>
              <w:t>: 1.2</w:t>
            </w:r>
          </w:p>
        </w:tc>
      </w:tr>
      <w:tr w:rsidR="000E346A" w:rsidRPr="009503D2" w:rsidTr="00B02E0F">
        <w:tc>
          <w:tcPr>
            <w:tcW w:w="2425" w:type="dxa"/>
            <w:shd w:val="clear" w:color="auto" w:fill="D9D9D9" w:themeFill="background1" w:themeFillShade="D9"/>
          </w:tcPr>
          <w:p w:rsidR="000E346A" w:rsidRPr="009503D2" w:rsidRDefault="0011568F" w:rsidP="000E346A">
            <w:pPr>
              <w:jc w:val="center"/>
            </w:pPr>
            <w:r w:rsidRPr="009503D2">
              <w:t>Lead Beneficiary</w:t>
            </w:r>
          </w:p>
        </w:tc>
        <w:tc>
          <w:tcPr>
            <w:tcW w:w="6925" w:type="dxa"/>
          </w:tcPr>
          <w:p w:rsidR="000E346A" w:rsidRPr="009503D2" w:rsidRDefault="000E346A" w:rsidP="000E346A">
            <w:pPr>
              <w:jc w:val="center"/>
              <w:rPr>
                <w:i/>
                <w:sz w:val="18"/>
                <w:szCs w:val="18"/>
              </w:rPr>
            </w:pPr>
            <w:r w:rsidRPr="009503D2">
              <w:rPr>
                <w:i/>
                <w:sz w:val="18"/>
                <w:szCs w:val="18"/>
              </w:rPr>
              <w:t>(</w:t>
            </w:r>
            <w:r w:rsidR="00E23B20" w:rsidRPr="009503D2">
              <w:rPr>
                <w:i/>
                <w:sz w:val="18"/>
                <w:szCs w:val="18"/>
              </w:rPr>
              <w:t>to be filled in the name of the beneficiary in English language</w:t>
            </w:r>
            <w:r w:rsidRPr="009503D2">
              <w:rPr>
                <w:i/>
                <w:sz w:val="18"/>
                <w:szCs w:val="18"/>
              </w:rPr>
              <w:t>)</w:t>
            </w:r>
          </w:p>
        </w:tc>
      </w:tr>
      <w:tr w:rsidR="000E346A" w:rsidRPr="009503D2" w:rsidTr="00B02E0F">
        <w:tc>
          <w:tcPr>
            <w:tcW w:w="2425" w:type="dxa"/>
            <w:shd w:val="clear" w:color="auto" w:fill="D9D9D9" w:themeFill="background1" w:themeFillShade="D9"/>
          </w:tcPr>
          <w:p w:rsidR="000E346A" w:rsidRPr="009503D2" w:rsidRDefault="009503D2" w:rsidP="000E346A">
            <w:pPr>
              <w:jc w:val="center"/>
            </w:pPr>
            <w:r w:rsidRPr="009503D2">
              <w:t>Address</w:t>
            </w:r>
          </w:p>
        </w:tc>
        <w:tc>
          <w:tcPr>
            <w:tcW w:w="6925" w:type="dxa"/>
          </w:tcPr>
          <w:p w:rsidR="000E346A" w:rsidRPr="009503D2" w:rsidRDefault="00541506" w:rsidP="00541506">
            <w:pPr>
              <w:jc w:val="center"/>
              <w:rPr>
                <w:i/>
                <w:sz w:val="18"/>
                <w:szCs w:val="18"/>
              </w:rPr>
            </w:pPr>
            <w:r w:rsidRPr="009503D2">
              <w:rPr>
                <w:i/>
                <w:sz w:val="18"/>
                <w:szCs w:val="18"/>
              </w:rPr>
              <w:t>(</w:t>
            </w:r>
            <w:r w:rsidR="00E23B20" w:rsidRPr="009503D2">
              <w:rPr>
                <w:i/>
                <w:sz w:val="18"/>
                <w:szCs w:val="18"/>
              </w:rPr>
              <w:t>to be filled in the address of the beneficiary` headquarters</w:t>
            </w:r>
            <w:r w:rsidRPr="009503D2">
              <w:rPr>
                <w:i/>
                <w:sz w:val="18"/>
                <w:szCs w:val="18"/>
              </w:rPr>
              <w:t>)</w:t>
            </w:r>
          </w:p>
        </w:tc>
      </w:tr>
      <w:tr w:rsidR="000E346A" w:rsidRPr="009503D2" w:rsidTr="00B02E0F">
        <w:tc>
          <w:tcPr>
            <w:tcW w:w="2425" w:type="dxa"/>
            <w:shd w:val="clear" w:color="auto" w:fill="D9D9D9" w:themeFill="background1" w:themeFillShade="D9"/>
          </w:tcPr>
          <w:p w:rsidR="000E346A" w:rsidRPr="009503D2" w:rsidRDefault="009503D2" w:rsidP="000E346A">
            <w:pPr>
              <w:jc w:val="center"/>
            </w:pPr>
            <w:r w:rsidRPr="009503D2">
              <w:t>Telephone</w:t>
            </w:r>
            <w:r w:rsidR="000E346A" w:rsidRPr="009503D2">
              <w:t xml:space="preserve"> / fax / e-mail</w:t>
            </w:r>
          </w:p>
        </w:tc>
        <w:tc>
          <w:tcPr>
            <w:tcW w:w="6925" w:type="dxa"/>
          </w:tcPr>
          <w:p w:rsidR="000E346A" w:rsidRPr="009503D2" w:rsidRDefault="000E346A" w:rsidP="000E346A">
            <w:pPr>
              <w:jc w:val="center"/>
              <w:rPr>
                <w:i/>
                <w:sz w:val="18"/>
                <w:szCs w:val="18"/>
              </w:rPr>
            </w:pPr>
          </w:p>
        </w:tc>
      </w:tr>
      <w:tr w:rsidR="000E346A" w:rsidRPr="009503D2" w:rsidTr="00B02E0F">
        <w:tc>
          <w:tcPr>
            <w:tcW w:w="2425" w:type="dxa"/>
            <w:shd w:val="clear" w:color="auto" w:fill="D9D9D9" w:themeFill="background1" w:themeFillShade="D9"/>
          </w:tcPr>
          <w:p w:rsidR="000E346A" w:rsidRPr="009503D2" w:rsidRDefault="0011568F" w:rsidP="000E346A">
            <w:pPr>
              <w:jc w:val="center"/>
            </w:pPr>
            <w:r w:rsidRPr="009503D2">
              <w:t>Legal representative</w:t>
            </w:r>
          </w:p>
        </w:tc>
        <w:tc>
          <w:tcPr>
            <w:tcW w:w="6925" w:type="dxa"/>
          </w:tcPr>
          <w:p w:rsidR="000E346A" w:rsidRPr="009503D2" w:rsidRDefault="000E346A" w:rsidP="000E346A">
            <w:pPr>
              <w:jc w:val="center"/>
              <w:rPr>
                <w:i/>
                <w:sz w:val="18"/>
                <w:szCs w:val="18"/>
              </w:rPr>
            </w:pPr>
          </w:p>
        </w:tc>
      </w:tr>
      <w:tr w:rsidR="000E346A" w:rsidRPr="009503D2" w:rsidTr="00B02E0F">
        <w:tc>
          <w:tcPr>
            <w:tcW w:w="2425" w:type="dxa"/>
            <w:shd w:val="clear" w:color="auto" w:fill="D9D9D9" w:themeFill="background1" w:themeFillShade="D9"/>
          </w:tcPr>
          <w:p w:rsidR="000E346A" w:rsidRPr="009503D2" w:rsidRDefault="0011568F" w:rsidP="000E346A">
            <w:pPr>
              <w:jc w:val="center"/>
            </w:pPr>
            <w:r w:rsidRPr="009503D2">
              <w:t>Contact person</w:t>
            </w:r>
          </w:p>
        </w:tc>
        <w:tc>
          <w:tcPr>
            <w:tcW w:w="6925" w:type="dxa"/>
          </w:tcPr>
          <w:p w:rsidR="000E346A" w:rsidRPr="009503D2" w:rsidRDefault="000E346A" w:rsidP="000E346A">
            <w:pPr>
              <w:jc w:val="center"/>
              <w:rPr>
                <w:i/>
                <w:sz w:val="18"/>
                <w:szCs w:val="18"/>
              </w:rPr>
            </w:pPr>
          </w:p>
        </w:tc>
      </w:tr>
      <w:tr w:rsidR="000E346A" w:rsidRPr="009503D2" w:rsidTr="00B02E0F">
        <w:tc>
          <w:tcPr>
            <w:tcW w:w="2425" w:type="dxa"/>
            <w:shd w:val="clear" w:color="auto" w:fill="D9D9D9" w:themeFill="background1" w:themeFillShade="D9"/>
          </w:tcPr>
          <w:p w:rsidR="000E346A" w:rsidRPr="009503D2" w:rsidRDefault="00E23B20" w:rsidP="000E346A">
            <w:pPr>
              <w:jc w:val="center"/>
            </w:pPr>
            <w:r w:rsidRPr="009503D2">
              <w:t>Number of the Subsidy contract</w:t>
            </w:r>
          </w:p>
        </w:tc>
        <w:tc>
          <w:tcPr>
            <w:tcW w:w="6925" w:type="dxa"/>
          </w:tcPr>
          <w:p w:rsidR="000E346A" w:rsidRPr="009503D2" w:rsidRDefault="000E346A" w:rsidP="000E346A">
            <w:pPr>
              <w:jc w:val="center"/>
              <w:rPr>
                <w:i/>
                <w:sz w:val="18"/>
                <w:szCs w:val="18"/>
              </w:rPr>
            </w:pPr>
            <w:r w:rsidRPr="009503D2">
              <w:rPr>
                <w:i/>
                <w:sz w:val="18"/>
                <w:szCs w:val="18"/>
              </w:rPr>
              <w:t>(</w:t>
            </w:r>
            <w:r w:rsidR="00E23B20" w:rsidRPr="009503D2">
              <w:rPr>
                <w:i/>
                <w:sz w:val="18"/>
                <w:szCs w:val="18"/>
              </w:rPr>
              <w:t>to be mentioned the number of the Subsidy contract</w:t>
            </w:r>
            <w:r w:rsidRPr="009503D2">
              <w:rPr>
                <w:i/>
                <w:sz w:val="18"/>
                <w:szCs w:val="18"/>
              </w:rPr>
              <w:t>)</w:t>
            </w:r>
          </w:p>
        </w:tc>
      </w:tr>
      <w:tr w:rsidR="000E346A" w:rsidRPr="009503D2" w:rsidTr="00B02E0F">
        <w:tc>
          <w:tcPr>
            <w:tcW w:w="2425" w:type="dxa"/>
            <w:shd w:val="clear" w:color="auto" w:fill="D9D9D9" w:themeFill="background1" w:themeFillShade="D9"/>
          </w:tcPr>
          <w:p w:rsidR="000E346A" w:rsidRPr="009503D2" w:rsidRDefault="00E23B20" w:rsidP="000E346A">
            <w:pPr>
              <w:jc w:val="center"/>
            </w:pPr>
            <w:r w:rsidRPr="009503D2">
              <w:t>Date of finalization of the project</w:t>
            </w:r>
          </w:p>
        </w:tc>
        <w:tc>
          <w:tcPr>
            <w:tcW w:w="6925" w:type="dxa"/>
          </w:tcPr>
          <w:p w:rsidR="000E346A" w:rsidRPr="009503D2" w:rsidRDefault="000E346A" w:rsidP="000E346A">
            <w:pPr>
              <w:jc w:val="center"/>
              <w:rPr>
                <w:i/>
                <w:sz w:val="18"/>
                <w:szCs w:val="18"/>
              </w:rPr>
            </w:pPr>
            <w:r w:rsidRPr="009503D2">
              <w:rPr>
                <w:i/>
                <w:sz w:val="18"/>
                <w:szCs w:val="18"/>
              </w:rPr>
              <w:t>(</w:t>
            </w:r>
            <w:r w:rsidR="00E23B20" w:rsidRPr="009503D2">
              <w:rPr>
                <w:i/>
                <w:sz w:val="18"/>
                <w:szCs w:val="18"/>
              </w:rPr>
              <w:t xml:space="preserve"> to be mentioned the final date of the project implementation, according to the Subsidy contract and subsequently followed </w:t>
            </w:r>
            <w:r w:rsidR="009503D2" w:rsidRPr="009503D2">
              <w:rPr>
                <w:i/>
                <w:sz w:val="18"/>
                <w:szCs w:val="18"/>
              </w:rPr>
              <w:t>modifications</w:t>
            </w:r>
            <w:r w:rsidR="00E23B20" w:rsidRPr="009503D2">
              <w:rPr>
                <w:i/>
                <w:sz w:val="18"/>
                <w:szCs w:val="18"/>
              </w:rPr>
              <w:t>, if the case</w:t>
            </w:r>
            <w:r w:rsidRPr="009503D2">
              <w:rPr>
                <w:i/>
                <w:sz w:val="18"/>
                <w:szCs w:val="18"/>
              </w:rPr>
              <w:t>)</w:t>
            </w:r>
          </w:p>
        </w:tc>
      </w:tr>
      <w:tr w:rsidR="000E346A" w:rsidRPr="009503D2" w:rsidTr="00B02E0F">
        <w:tc>
          <w:tcPr>
            <w:tcW w:w="2425" w:type="dxa"/>
            <w:shd w:val="clear" w:color="auto" w:fill="D9D9D9" w:themeFill="background1" w:themeFillShade="D9"/>
          </w:tcPr>
          <w:p w:rsidR="000E346A" w:rsidRPr="009503D2" w:rsidRDefault="00E23B20" w:rsidP="000E346A">
            <w:pPr>
              <w:jc w:val="center"/>
            </w:pPr>
            <w:r w:rsidRPr="009503D2">
              <w:t>Geographical location of the project (region</w:t>
            </w:r>
            <w:r w:rsidR="000E346A" w:rsidRPr="009503D2">
              <w:t xml:space="preserve">, </w:t>
            </w:r>
            <w:proofErr w:type="spellStart"/>
            <w:r w:rsidR="000E346A" w:rsidRPr="009503D2">
              <w:t>județ</w:t>
            </w:r>
            <w:proofErr w:type="spellEnd"/>
            <w:r w:rsidR="000E346A" w:rsidRPr="009503D2">
              <w:t xml:space="preserve">/district, </w:t>
            </w:r>
            <w:r w:rsidRPr="009503D2">
              <w:t xml:space="preserve">town/village, </w:t>
            </w:r>
            <w:r w:rsidR="009503D2" w:rsidRPr="009503D2">
              <w:t>address</w:t>
            </w:r>
            <w:r w:rsidR="000E346A" w:rsidRPr="009503D2">
              <w:t>)</w:t>
            </w:r>
          </w:p>
        </w:tc>
        <w:tc>
          <w:tcPr>
            <w:tcW w:w="6925" w:type="dxa"/>
          </w:tcPr>
          <w:p w:rsidR="000E346A" w:rsidRPr="009503D2" w:rsidRDefault="00541506" w:rsidP="005E0209">
            <w:pPr>
              <w:jc w:val="center"/>
              <w:rPr>
                <w:i/>
                <w:sz w:val="18"/>
                <w:szCs w:val="18"/>
              </w:rPr>
            </w:pPr>
            <w:r w:rsidRPr="009503D2">
              <w:rPr>
                <w:i/>
                <w:sz w:val="18"/>
                <w:szCs w:val="18"/>
              </w:rPr>
              <w:t>(</w:t>
            </w:r>
            <w:r w:rsidR="00E23B20" w:rsidRPr="009503D2">
              <w:rPr>
                <w:i/>
                <w:sz w:val="18"/>
                <w:szCs w:val="18"/>
              </w:rPr>
              <w:t>to be includ</w:t>
            </w:r>
            <w:r w:rsidR="005E0209" w:rsidRPr="009503D2">
              <w:rPr>
                <w:i/>
                <w:sz w:val="18"/>
                <w:szCs w:val="18"/>
              </w:rPr>
              <w:t>e</w:t>
            </w:r>
            <w:r w:rsidR="00E23B20" w:rsidRPr="009503D2">
              <w:rPr>
                <w:i/>
                <w:sz w:val="18"/>
                <w:szCs w:val="18"/>
              </w:rPr>
              <w:t xml:space="preserve">d the address/addresses </w:t>
            </w:r>
            <w:r w:rsidR="005E0209" w:rsidRPr="009503D2">
              <w:rPr>
                <w:i/>
                <w:sz w:val="18"/>
                <w:szCs w:val="18"/>
              </w:rPr>
              <w:t xml:space="preserve">where there are </w:t>
            </w:r>
            <w:r w:rsidR="009503D2" w:rsidRPr="009503D2">
              <w:rPr>
                <w:i/>
                <w:sz w:val="18"/>
                <w:szCs w:val="18"/>
              </w:rPr>
              <w:t>available</w:t>
            </w:r>
            <w:r w:rsidR="005E0209" w:rsidRPr="009503D2">
              <w:rPr>
                <w:i/>
                <w:sz w:val="18"/>
                <w:szCs w:val="18"/>
              </w:rPr>
              <w:t xml:space="preserve"> the achieved project results from all project </w:t>
            </w:r>
            <w:r w:rsidR="009503D2" w:rsidRPr="009503D2">
              <w:rPr>
                <w:i/>
                <w:sz w:val="18"/>
                <w:szCs w:val="18"/>
              </w:rPr>
              <w:t>beneficiaries</w:t>
            </w:r>
            <w:r w:rsidR="005E0209" w:rsidRPr="009503D2">
              <w:rPr>
                <w:i/>
                <w:sz w:val="18"/>
                <w:szCs w:val="18"/>
              </w:rPr>
              <w:t>)</w:t>
            </w:r>
          </w:p>
        </w:tc>
      </w:tr>
    </w:tbl>
    <w:p w:rsidR="000E346A" w:rsidRPr="009503D2" w:rsidRDefault="000E346A" w:rsidP="000E346A">
      <w:pPr>
        <w:jc w:val="center"/>
      </w:pPr>
    </w:p>
    <w:p w:rsidR="001D78EC" w:rsidRPr="009503D2" w:rsidRDefault="00182D0F" w:rsidP="00541506">
      <w:pPr>
        <w:pStyle w:val="ListParagraph"/>
        <w:numPr>
          <w:ilvl w:val="0"/>
          <w:numId w:val="1"/>
        </w:numPr>
        <w:rPr>
          <w:b/>
          <w:u w:val="single"/>
        </w:rPr>
      </w:pPr>
      <w:r w:rsidRPr="009503D2">
        <w:rPr>
          <w:b/>
          <w:u w:val="single"/>
        </w:rPr>
        <w:t xml:space="preserve">Information regarding </w:t>
      </w:r>
      <w:r w:rsidR="009503D2" w:rsidRPr="009503D2">
        <w:rPr>
          <w:b/>
          <w:u w:val="single"/>
        </w:rPr>
        <w:t>occurred</w:t>
      </w:r>
      <w:r w:rsidRPr="009503D2">
        <w:rPr>
          <w:b/>
          <w:u w:val="single"/>
        </w:rPr>
        <w:t xml:space="preserve"> modifications within the frame of the project during the sustainability period </w:t>
      </w:r>
    </w:p>
    <w:tbl>
      <w:tblPr>
        <w:tblStyle w:val="TableGrid"/>
        <w:tblW w:w="9386" w:type="dxa"/>
        <w:tblInd w:w="-5" w:type="dxa"/>
        <w:tblLook w:val="04A0" w:firstRow="1" w:lastRow="0" w:firstColumn="1" w:lastColumn="0" w:noHBand="0" w:noVBand="1"/>
      </w:tblPr>
      <w:tblGrid>
        <w:gridCol w:w="9386"/>
      </w:tblGrid>
      <w:tr w:rsidR="00BC572A" w:rsidRPr="009503D2" w:rsidTr="00B02E0F">
        <w:trPr>
          <w:trHeight w:val="344"/>
        </w:trPr>
        <w:tc>
          <w:tcPr>
            <w:tcW w:w="9386" w:type="dxa"/>
            <w:shd w:val="clear" w:color="auto" w:fill="D9D9D9" w:themeFill="background1" w:themeFillShade="D9"/>
          </w:tcPr>
          <w:p w:rsidR="00BC572A" w:rsidRPr="009503D2" w:rsidRDefault="00115123" w:rsidP="00BC572A">
            <w:pPr>
              <w:pStyle w:val="ListParagraph"/>
              <w:ind w:left="-108"/>
              <w:jc w:val="both"/>
            </w:pPr>
            <w:r w:rsidRPr="009503D2">
              <w:t xml:space="preserve">The project suffered a </w:t>
            </w:r>
            <w:r w:rsidR="009503D2" w:rsidRPr="009503D2">
              <w:t>substantial</w:t>
            </w:r>
            <w:r w:rsidRPr="009503D2">
              <w:t xml:space="preserve"> modification, according to art. 71 from the EU Regulation no. 1303/2013 in view of the </w:t>
            </w:r>
            <w:r w:rsidR="009503D2" w:rsidRPr="009503D2">
              <w:t>sustainability</w:t>
            </w:r>
            <w:r w:rsidRPr="009503D2">
              <w:t xml:space="preserve"> of the performed actions, as follows:</w:t>
            </w:r>
            <w:r w:rsidR="00BC572A" w:rsidRPr="009503D2">
              <w:t>:</w:t>
            </w:r>
          </w:p>
          <w:p w:rsidR="00B02E0F" w:rsidRPr="009503D2" w:rsidRDefault="00115123" w:rsidP="00B02E0F">
            <w:pPr>
              <w:pStyle w:val="ListParagraph"/>
              <w:numPr>
                <w:ilvl w:val="0"/>
                <w:numId w:val="3"/>
              </w:numPr>
              <w:jc w:val="both"/>
            </w:pPr>
            <w:r w:rsidRPr="009503D2">
              <w:t xml:space="preserve">Renouncing or </w:t>
            </w:r>
            <w:r w:rsidR="009503D2" w:rsidRPr="009503D2">
              <w:t>reallocating</w:t>
            </w:r>
            <w:r w:rsidRPr="009503D2">
              <w:t xml:space="preserve"> of an activity having an impact /product outside of the eligible area, covered by the </w:t>
            </w:r>
            <w:proofErr w:type="spellStart"/>
            <w:r w:rsidRPr="009503D2">
              <w:t>Programme</w:t>
            </w:r>
            <w:proofErr w:type="spellEnd"/>
            <w:r w:rsidR="00B02E0F" w:rsidRPr="009503D2">
              <w:t>;</w:t>
            </w:r>
          </w:p>
          <w:p w:rsidR="00115123" w:rsidRPr="009503D2" w:rsidRDefault="00115123" w:rsidP="00115123">
            <w:pPr>
              <w:pStyle w:val="ListParagraph"/>
              <w:numPr>
                <w:ilvl w:val="0"/>
                <w:numId w:val="3"/>
              </w:numPr>
              <w:jc w:val="both"/>
            </w:pPr>
            <w:r w:rsidRPr="009503D2">
              <w:t xml:space="preserve">Modification/change of the </w:t>
            </w:r>
            <w:r w:rsidR="00DB7D4D" w:rsidRPr="009503D2">
              <w:t xml:space="preserve">ownership of an </w:t>
            </w:r>
            <w:r w:rsidRPr="009503D2">
              <w:t xml:space="preserve">infrastructure element which gives an undue advantage to an </w:t>
            </w:r>
            <w:r w:rsidR="009503D2" w:rsidRPr="009503D2">
              <w:t>entrepreneurship</w:t>
            </w:r>
            <w:r w:rsidRPr="009503D2">
              <w:t xml:space="preserve"> or public undertaking body;</w:t>
            </w:r>
          </w:p>
          <w:p w:rsidR="00BC572A" w:rsidRPr="009503D2" w:rsidRDefault="00DB7D4D" w:rsidP="00DB7D4D">
            <w:pPr>
              <w:pStyle w:val="ListParagraph"/>
              <w:numPr>
                <w:ilvl w:val="0"/>
                <w:numId w:val="3"/>
              </w:numPr>
              <w:jc w:val="both"/>
            </w:pPr>
            <w:proofErr w:type="gramStart"/>
            <w:r w:rsidRPr="009503D2">
              <w:t>a</w:t>
            </w:r>
            <w:proofErr w:type="gramEnd"/>
            <w:r w:rsidRPr="009503D2">
              <w:t xml:space="preserve"> substantial change affecting the nature, objectives and conditions of achievement and which would undermine the </w:t>
            </w:r>
            <w:r w:rsidR="009503D2" w:rsidRPr="009503D2">
              <w:t>initial</w:t>
            </w:r>
            <w:r w:rsidRPr="009503D2">
              <w:t xml:space="preserve"> foreseen objectives.</w:t>
            </w:r>
          </w:p>
        </w:tc>
      </w:tr>
      <w:tr w:rsidR="00B02E0F" w:rsidRPr="009503D2" w:rsidTr="00BC572A">
        <w:trPr>
          <w:trHeight w:val="344"/>
        </w:trPr>
        <w:tc>
          <w:tcPr>
            <w:tcW w:w="9386" w:type="dxa"/>
          </w:tcPr>
          <w:p w:rsidR="00B02E0F" w:rsidRPr="009503D2" w:rsidRDefault="0089357B" w:rsidP="00B02E0F">
            <w:pPr>
              <w:pStyle w:val="ListParagraph"/>
              <w:ind w:left="-108"/>
              <w:jc w:val="center"/>
            </w:pPr>
            <w:r w:rsidRPr="009503D2">
              <w:t>YES</w:t>
            </w:r>
            <w:r w:rsidR="00B02E0F" w:rsidRPr="009503D2">
              <w:t xml:space="preserve"> </w:t>
            </w:r>
            <w:r w:rsidR="00B02E0F" w:rsidRPr="009503D2">
              <w:sym w:font="Wingdings" w:char="F072"/>
            </w:r>
            <w:r w:rsidR="00B02E0F" w:rsidRPr="009503D2">
              <w:t xml:space="preserve">                                                          </w:t>
            </w:r>
            <w:r w:rsidRPr="009503D2">
              <w:t xml:space="preserve">                              NO</w:t>
            </w:r>
            <w:r w:rsidR="00B02E0F" w:rsidRPr="009503D2">
              <w:sym w:font="Wingdings" w:char="F072"/>
            </w:r>
          </w:p>
        </w:tc>
      </w:tr>
      <w:tr w:rsidR="00BC572A" w:rsidRPr="009503D2" w:rsidTr="00BC572A">
        <w:trPr>
          <w:trHeight w:val="344"/>
        </w:trPr>
        <w:tc>
          <w:tcPr>
            <w:tcW w:w="9386" w:type="dxa"/>
          </w:tcPr>
          <w:p w:rsidR="00BC572A" w:rsidRPr="009503D2" w:rsidRDefault="009503D2" w:rsidP="00CC5F20">
            <w:pPr>
              <w:pStyle w:val="ListParagraph"/>
              <w:ind w:left="-18"/>
              <w:rPr>
                <w:i/>
                <w:sz w:val="18"/>
                <w:szCs w:val="18"/>
              </w:rPr>
            </w:pPr>
            <w:r w:rsidRPr="009503D2">
              <w:rPr>
                <w:i/>
                <w:sz w:val="18"/>
                <w:szCs w:val="18"/>
              </w:rPr>
              <w:t>Details</w:t>
            </w:r>
            <w:r w:rsidR="0089357B" w:rsidRPr="009503D2">
              <w:rPr>
                <w:i/>
                <w:sz w:val="18"/>
                <w:szCs w:val="18"/>
              </w:rPr>
              <w:t xml:space="preserve"> regarding the modification/modifications (if the case):</w:t>
            </w:r>
          </w:p>
          <w:p w:rsidR="00CC5F20" w:rsidRPr="009503D2" w:rsidRDefault="00CC5F20" w:rsidP="00CC5F20">
            <w:pPr>
              <w:pStyle w:val="ListParagraph"/>
              <w:ind w:left="-18"/>
            </w:pPr>
          </w:p>
        </w:tc>
      </w:tr>
    </w:tbl>
    <w:p w:rsidR="00BC572A" w:rsidRPr="009503D2" w:rsidRDefault="00BC572A" w:rsidP="00BC572A">
      <w:pPr>
        <w:pStyle w:val="ListParagraph"/>
        <w:ind w:left="1080"/>
      </w:pPr>
    </w:p>
    <w:p w:rsidR="00BC572A" w:rsidRPr="009503D2" w:rsidRDefault="00BC572A" w:rsidP="00BC572A">
      <w:pPr>
        <w:pStyle w:val="ListParagraph"/>
        <w:ind w:left="1080"/>
      </w:pPr>
    </w:p>
    <w:p w:rsidR="00541506" w:rsidRPr="009503D2" w:rsidRDefault="00CA5A1B" w:rsidP="00541506">
      <w:pPr>
        <w:pStyle w:val="ListParagraph"/>
        <w:numPr>
          <w:ilvl w:val="0"/>
          <w:numId w:val="1"/>
        </w:numPr>
        <w:rPr>
          <w:b/>
        </w:rPr>
      </w:pPr>
      <w:r w:rsidRPr="009503D2">
        <w:rPr>
          <w:b/>
        </w:rPr>
        <w:t>Information for the project</w:t>
      </w:r>
    </w:p>
    <w:tbl>
      <w:tblPr>
        <w:tblStyle w:val="TableGrid"/>
        <w:tblW w:w="0" w:type="auto"/>
        <w:tblLook w:val="04A0" w:firstRow="1" w:lastRow="0" w:firstColumn="1" w:lastColumn="0" w:noHBand="0" w:noVBand="1"/>
      </w:tblPr>
      <w:tblGrid>
        <w:gridCol w:w="2425"/>
        <w:gridCol w:w="6925"/>
      </w:tblGrid>
      <w:tr w:rsidR="00541506" w:rsidRPr="009503D2" w:rsidTr="00B02E0F">
        <w:tc>
          <w:tcPr>
            <w:tcW w:w="2425" w:type="dxa"/>
            <w:shd w:val="clear" w:color="auto" w:fill="D9D9D9" w:themeFill="background1" w:themeFillShade="D9"/>
          </w:tcPr>
          <w:p w:rsidR="00541506" w:rsidRPr="009503D2" w:rsidRDefault="004545AA" w:rsidP="00541506">
            <w:r w:rsidRPr="009503D2">
              <w:t>Number of the report</w:t>
            </w:r>
          </w:p>
        </w:tc>
        <w:tc>
          <w:tcPr>
            <w:tcW w:w="6925" w:type="dxa"/>
          </w:tcPr>
          <w:p w:rsidR="004545AA" w:rsidRPr="009503D2" w:rsidRDefault="004545AA" w:rsidP="009503D2">
            <w:pPr>
              <w:rPr>
                <w:i/>
                <w:sz w:val="18"/>
                <w:szCs w:val="18"/>
              </w:rPr>
            </w:pPr>
            <w:r w:rsidRPr="009503D2">
              <w:rPr>
                <w:i/>
                <w:sz w:val="18"/>
                <w:szCs w:val="18"/>
              </w:rPr>
              <w:t xml:space="preserve">The reports will be numbered chronologically, starting with number 1 for the first year after the implementation completion date, for the entire </w:t>
            </w:r>
            <w:r w:rsidR="009503D2" w:rsidRPr="009503D2">
              <w:rPr>
                <w:i/>
                <w:sz w:val="18"/>
                <w:szCs w:val="18"/>
              </w:rPr>
              <w:t>sustainability</w:t>
            </w:r>
            <w:r w:rsidR="008162E2" w:rsidRPr="009503D2">
              <w:rPr>
                <w:i/>
                <w:sz w:val="18"/>
                <w:szCs w:val="18"/>
              </w:rPr>
              <w:t xml:space="preserve"> period and</w:t>
            </w:r>
            <w:r w:rsidRPr="009503D2">
              <w:rPr>
                <w:i/>
                <w:sz w:val="18"/>
                <w:szCs w:val="18"/>
              </w:rPr>
              <w:t xml:space="preserve"> submission of these reports, as provided in the Project Implementation Manual</w:t>
            </w:r>
          </w:p>
          <w:p w:rsidR="00541506" w:rsidRPr="009503D2" w:rsidRDefault="00541506" w:rsidP="009503D2">
            <w:pPr>
              <w:rPr>
                <w:i/>
                <w:sz w:val="18"/>
                <w:szCs w:val="18"/>
              </w:rPr>
            </w:pPr>
          </w:p>
        </w:tc>
      </w:tr>
      <w:tr w:rsidR="00541506" w:rsidRPr="009503D2" w:rsidTr="00B02E0F">
        <w:tc>
          <w:tcPr>
            <w:tcW w:w="2425" w:type="dxa"/>
            <w:shd w:val="clear" w:color="auto" w:fill="D9D9D9" w:themeFill="background1" w:themeFillShade="D9"/>
          </w:tcPr>
          <w:p w:rsidR="00541506" w:rsidRPr="009503D2" w:rsidRDefault="008162E2" w:rsidP="000E346A">
            <w:pPr>
              <w:jc w:val="center"/>
            </w:pPr>
            <w:r w:rsidRPr="009503D2">
              <w:lastRenderedPageBreak/>
              <w:t>Reporting period</w:t>
            </w:r>
          </w:p>
        </w:tc>
        <w:tc>
          <w:tcPr>
            <w:tcW w:w="6925" w:type="dxa"/>
          </w:tcPr>
          <w:p w:rsidR="00541506" w:rsidRPr="009503D2" w:rsidRDefault="008162E2" w:rsidP="009503D2">
            <w:pPr>
              <w:jc w:val="both"/>
              <w:rPr>
                <w:i/>
                <w:sz w:val="18"/>
                <w:szCs w:val="18"/>
              </w:rPr>
            </w:pPr>
            <w:r w:rsidRPr="009503D2">
              <w:rPr>
                <w:i/>
                <w:sz w:val="18"/>
                <w:szCs w:val="18"/>
              </w:rPr>
              <w:t>The reporting period will be 12 calendar months, starting with the first day after the end of the implementation period for report no. 1, respectively starting with the next day of the reporting period of the previous report. For projects that are required to submit the sustainability report for a period of 5 years according to the PIM, the last report (the one for the 5</w:t>
            </w:r>
            <w:r w:rsidRPr="009503D2">
              <w:rPr>
                <w:i/>
                <w:sz w:val="18"/>
                <w:szCs w:val="18"/>
                <w:vertAlign w:val="superscript"/>
              </w:rPr>
              <w:t>th</w:t>
            </w:r>
            <w:r w:rsidRPr="009503D2">
              <w:rPr>
                <w:i/>
                <w:sz w:val="18"/>
                <w:szCs w:val="18"/>
              </w:rPr>
              <w:t xml:space="preserve"> year) reporting period will be only 6 calendar months starting with the next day of the previous reporting period. (the one from the 4</w:t>
            </w:r>
            <w:r w:rsidRPr="009503D2">
              <w:rPr>
                <w:i/>
                <w:sz w:val="18"/>
                <w:szCs w:val="18"/>
                <w:vertAlign w:val="superscript"/>
              </w:rPr>
              <w:t>th</w:t>
            </w:r>
            <w:r w:rsidRPr="009503D2">
              <w:rPr>
                <w:i/>
                <w:sz w:val="18"/>
                <w:szCs w:val="18"/>
              </w:rPr>
              <w:t xml:space="preserve"> reporting year)</w:t>
            </w:r>
          </w:p>
        </w:tc>
      </w:tr>
      <w:tr w:rsidR="001D78EC" w:rsidRPr="009503D2" w:rsidTr="00B02E0F">
        <w:tc>
          <w:tcPr>
            <w:tcW w:w="2425" w:type="dxa"/>
            <w:shd w:val="clear" w:color="auto" w:fill="D9D9D9" w:themeFill="background1" w:themeFillShade="D9"/>
          </w:tcPr>
          <w:p w:rsidR="001D78EC" w:rsidRPr="009503D2" w:rsidRDefault="001D78EC" w:rsidP="000E346A">
            <w:pPr>
              <w:jc w:val="center"/>
            </w:pPr>
          </w:p>
        </w:tc>
        <w:tc>
          <w:tcPr>
            <w:tcW w:w="6925" w:type="dxa"/>
          </w:tcPr>
          <w:p w:rsidR="001D78EC" w:rsidRPr="009503D2" w:rsidRDefault="001D78EC" w:rsidP="001D78EC">
            <w:pPr>
              <w:rPr>
                <w:i/>
                <w:sz w:val="18"/>
                <w:szCs w:val="18"/>
              </w:rPr>
            </w:pPr>
          </w:p>
        </w:tc>
      </w:tr>
    </w:tbl>
    <w:p w:rsidR="00541506" w:rsidRPr="009503D2" w:rsidRDefault="00541506" w:rsidP="004545AA"/>
    <w:p w:rsidR="00541506" w:rsidRPr="009503D2" w:rsidRDefault="0055615C" w:rsidP="001D78EC">
      <w:pPr>
        <w:pStyle w:val="ListParagraph"/>
        <w:numPr>
          <w:ilvl w:val="0"/>
          <w:numId w:val="1"/>
        </w:numPr>
        <w:rPr>
          <w:b/>
          <w:u w:val="single"/>
        </w:rPr>
      </w:pPr>
      <w:r w:rsidRPr="009503D2">
        <w:rPr>
          <w:b/>
          <w:u w:val="single"/>
        </w:rPr>
        <w:t>Information regarding the status of the project post - implementation</w:t>
      </w:r>
    </w:p>
    <w:p w:rsidR="001D78EC" w:rsidRPr="009503D2" w:rsidRDefault="0055615C" w:rsidP="001D78EC">
      <w:pPr>
        <w:ind w:left="1080"/>
      </w:pPr>
      <w:r w:rsidRPr="009503D2">
        <w:t>IV</w:t>
      </w:r>
      <w:r w:rsidR="001D78EC" w:rsidRPr="009503D2">
        <w:t xml:space="preserve">.1 – </w:t>
      </w:r>
      <w:r w:rsidRPr="009503D2">
        <w:t>Level of ach</w:t>
      </w:r>
      <w:r w:rsidR="004C526E" w:rsidRPr="009503D2">
        <w:t xml:space="preserve">ievement of the Project Output </w:t>
      </w:r>
      <w:r w:rsidR="00C024D3" w:rsidRPr="009503D2">
        <w:t xml:space="preserve">indicators </w:t>
      </w:r>
      <w:r w:rsidRPr="009503D2">
        <w:t>within the post implementation period</w:t>
      </w:r>
      <w:r w:rsidR="001D78EC" w:rsidRPr="009503D2">
        <w:t>.</w:t>
      </w:r>
    </w:p>
    <w:tbl>
      <w:tblPr>
        <w:tblStyle w:val="TableGrid"/>
        <w:tblW w:w="9360" w:type="dxa"/>
        <w:tblInd w:w="-5" w:type="dxa"/>
        <w:tblLook w:val="04A0" w:firstRow="1" w:lastRow="0" w:firstColumn="1" w:lastColumn="0" w:noHBand="0" w:noVBand="1"/>
      </w:tblPr>
      <w:tblGrid>
        <w:gridCol w:w="1356"/>
        <w:gridCol w:w="1223"/>
        <w:gridCol w:w="1659"/>
        <w:gridCol w:w="1332"/>
        <w:gridCol w:w="1333"/>
        <w:gridCol w:w="2457"/>
      </w:tblGrid>
      <w:tr w:rsidR="0083588C" w:rsidRPr="009503D2" w:rsidTr="00B02E0F">
        <w:tc>
          <w:tcPr>
            <w:tcW w:w="1378" w:type="dxa"/>
            <w:shd w:val="clear" w:color="auto" w:fill="D9D9D9" w:themeFill="background1" w:themeFillShade="D9"/>
          </w:tcPr>
          <w:p w:rsidR="00CC5F20" w:rsidRPr="009503D2" w:rsidRDefault="0083588C" w:rsidP="001D78EC">
            <w:r w:rsidRPr="009503D2">
              <w:t>Description of the indicator</w:t>
            </w:r>
          </w:p>
        </w:tc>
        <w:tc>
          <w:tcPr>
            <w:tcW w:w="1378" w:type="dxa"/>
            <w:shd w:val="clear" w:color="auto" w:fill="D9D9D9" w:themeFill="background1" w:themeFillShade="D9"/>
          </w:tcPr>
          <w:p w:rsidR="00CC5F20" w:rsidRPr="009503D2" w:rsidRDefault="00CC5F20" w:rsidP="001D78EC">
            <w:r w:rsidRPr="009503D2">
              <w:t>ID</w:t>
            </w:r>
          </w:p>
        </w:tc>
        <w:tc>
          <w:tcPr>
            <w:tcW w:w="1378" w:type="dxa"/>
            <w:shd w:val="clear" w:color="auto" w:fill="D9D9D9" w:themeFill="background1" w:themeFillShade="D9"/>
          </w:tcPr>
          <w:p w:rsidR="00CC5F20" w:rsidRPr="009503D2" w:rsidRDefault="0083588C" w:rsidP="0083588C">
            <w:r w:rsidRPr="009503D2">
              <w:t xml:space="preserve">Reported value within the Final Implementation Report </w:t>
            </w:r>
          </w:p>
        </w:tc>
        <w:tc>
          <w:tcPr>
            <w:tcW w:w="1378" w:type="dxa"/>
            <w:shd w:val="clear" w:color="auto" w:fill="D9D9D9" w:themeFill="background1" w:themeFillShade="D9"/>
          </w:tcPr>
          <w:p w:rsidR="00CC5F20" w:rsidRPr="009503D2" w:rsidRDefault="0083588C" w:rsidP="009503D2">
            <w:r w:rsidRPr="009503D2">
              <w:t xml:space="preserve">Reported value within a previous </w:t>
            </w:r>
            <w:r w:rsidR="009503D2">
              <w:t>Durability</w:t>
            </w:r>
            <w:r w:rsidRPr="009503D2">
              <w:t xml:space="preserve"> </w:t>
            </w:r>
            <w:r w:rsidR="009503D2">
              <w:t>Report</w:t>
            </w:r>
          </w:p>
        </w:tc>
        <w:tc>
          <w:tcPr>
            <w:tcW w:w="1379" w:type="dxa"/>
            <w:shd w:val="clear" w:color="auto" w:fill="D9D9D9" w:themeFill="background1" w:themeFillShade="D9"/>
          </w:tcPr>
          <w:p w:rsidR="0083588C" w:rsidRPr="009503D2" w:rsidRDefault="009503D2" w:rsidP="001D78EC">
            <w:r>
              <w:t>Reported value within the</w:t>
            </w:r>
            <w:r w:rsidR="0083588C" w:rsidRPr="009503D2">
              <w:t xml:space="preserve"> present </w:t>
            </w:r>
            <w:r>
              <w:t>Durability Report</w:t>
            </w:r>
          </w:p>
          <w:p w:rsidR="00CC5F20" w:rsidRPr="009503D2" w:rsidRDefault="00CC5F20" w:rsidP="001D78EC"/>
        </w:tc>
        <w:tc>
          <w:tcPr>
            <w:tcW w:w="2469" w:type="dxa"/>
            <w:shd w:val="clear" w:color="auto" w:fill="D9D9D9" w:themeFill="background1" w:themeFillShade="D9"/>
          </w:tcPr>
          <w:p w:rsidR="00CC5F20" w:rsidRPr="009503D2" w:rsidRDefault="0083588C" w:rsidP="00C024D3">
            <w:r w:rsidRPr="009503D2">
              <w:t>Monitoring sources and observa</w:t>
            </w:r>
            <w:r w:rsidR="00C024D3" w:rsidRPr="009503D2">
              <w:t>tions/comments (if the case)</w:t>
            </w:r>
          </w:p>
        </w:tc>
      </w:tr>
      <w:tr w:rsidR="0083588C" w:rsidRPr="009503D2" w:rsidTr="00CC5F20">
        <w:tc>
          <w:tcPr>
            <w:tcW w:w="1378" w:type="dxa"/>
          </w:tcPr>
          <w:p w:rsidR="00CC5F20" w:rsidRPr="009503D2" w:rsidRDefault="007C3B9C" w:rsidP="00CC5F20">
            <w:pPr>
              <w:ind w:right="192"/>
            </w:pPr>
            <w:r w:rsidRPr="009503D2">
              <w:t>1</w:t>
            </w:r>
          </w:p>
        </w:tc>
        <w:tc>
          <w:tcPr>
            <w:tcW w:w="1378" w:type="dxa"/>
          </w:tcPr>
          <w:p w:rsidR="00CC5F20" w:rsidRPr="009503D2" w:rsidRDefault="00CC5F20" w:rsidP="001D78EC"/>
        </w:tc>
        <w:tc>
          <w:tcPr>
            <w:tcW w:w="1378" w:type="dxa"/>
          </w:tcPr>
          <w:p w:rsidR="00CC5F20" w:rsidRPr="009503D2" w:rsidRDefault="00CC5F20" w:rsidP="001D78EC"/>
        </w:tc>
        <w:tc>
          <w:tcPr>
            <w:tcW w:w="1378" w:type="dxa"/>
          </w:tcPr>
          <w:p w:rsidR="00CC5F20" w:rsidRPr="009503D2" w:rsidRDefault="00CC5F20" w:rsidP="001D78EC"/>
        </w:tc>
        <w:tc>
          <w:tcPr>
            <w:tcW w:w="1379" w:type="dxa"/>
          </w:tcPr>
          <w:p w:rsidR="00CC5F20" w:rsidRPr="009503D2" w:rsidRDefault="00CC5F20" w:rsidP="001D78EC"/>
        </w:tc>
        <w:tc>
          <w:tcPr>
            <w:tcW w:w="2469" w:type="dxa"/>
          </w:tcPr>
          <w:p w:rsidR="00CC5F20" w:rsidRPr="009503D2" w:rsidRDefault="00CC5F20" w:rsidP="001D78EC"/>
        </w:tc>
      </w:tr>
      <w:tr w:rsidR="0083588C" w:rsidRPr="009503D2" w:rsidTr="00CC5F20">
        <w:tc>
          <w:tcPr>
            <w:tcW w:w="1378" w:type="dxa"/>
          </w:tcPr>
          <w:p w:rsidR="00CC5F20" w:rsidRPr="009503D2" w:rsidRDefault="007C3B9C" w:rsidP="001D78EC">
            <w:r w:rsidRPr="009503D2">
              <w:t>2</w:t>
            </w:r>
          </w:p>
        </w:tc>
        <w:tc>
          <w:tcPr>
            <w:tcW w:w="1378" w:type="dxa"/>
          </w:tcPr>
          <w:p w:rsidR="00CC5F20" w:rsidRPr="009503D2" w:rsidRDefault="00CC5F20" w:rsidP="001D78EC"/>
        </w:tc>
        <w:tc>
          <w:tcPr>
            <w:tcW w:w="1378" w:type="dxa"/>
          </w:tcPr>
          <w:p w:rsidR="00CC5F20" w:rsidRPr="009503D2" w:rsidRDefault="00CC5F20" w:rsidP="001D78EC"/>
        </w:tc>
        <w:tc>
          <w:tcPr>
            <w:tcW w:w="1378" w:type="dxa"/>
          </w:tcPr>
          <w:p w:rsidR="00CC5F20" w:rsidRPr="009503D2" w:rsidRDefault="00CC5F20" w:rsidP="001D78EC"/>
        </w:tc>
        <w:tc>
          <w:tcPr>
            <w:tcW w:w="1379" w:type="dxa"/>
          </w:tcPr>
          <w:p w:rsidR="00CC5F20" w:rsidRPr="009503D2" w:rsidRDefault="00CC5F20" w:rsidP="001D78EC"/>
        </w:tc>
        <w:tc>
          <w:tcPr>
            <w:tcW w:w="2469" w:type="dxa"/>
          </w:tcPr>
          <w:p w:rsidR="00CC5F20" w:rsidRPr="009503D2" w:rsidRDefault="00CC5F20" w:rsidP="001D78EC"/>
        </w:tc>
      </w:tr>
      <w:tr w:rsidR="0083588C" w:rsidRPr="009503D2" w:rsidTr="00CC5F20">
        <w:tc>
          <w:tcPr>
            <w:tcW w:w="1378" w:type="dxa"/>
          </w:tcPr>
          <w:p w:rsidR="007C3B9C" w:rsidRPr="009503D2" w:rsidRDefault="007C3B9C" w:rsidP="001D78EC">
            <w:proofErr w:type="gramStart"/>
            <w:r w:rsidRPr="009503D2">
              <w:t>n</w:t>
            </w:r>
            <w:proofErr w:type="gramEnd"/>
            <w:r w:rsidRPr="009503D2">
              <w:t>....</w:t>
            </w:r>
          </w:p>
        </w:tc>
        <w:tc>
          <w:tcPr>
            <w:tcW w:w="1378" w:type="dxa"/>
          </w:tcPr>
          <w:p w:rsidR="007C3B9C" w:rsidRPr="009503D2" w:rsidRDefault="007C3B9C" w:rsidP="001D78EC"/>
        </w:tc>
        <w:tc>
          <w:tcPr>
            <w:tcW w:w="1378" w:type="dxa"/>
          </w:tcPr>
          <w:p w:rsidR="007C3B9C" w:rsidRPr="009503D2" w:rsidRDefault="007C3B9C" w:rsidP="001D78EC"/>
        </w:tc>
        <w:tc>
          <w:tcPr>
            <w:tcW w:w="1378" w:type="dxa"/>
          </w:tcPr>
          <w:p w:rsidR="007C3B9C" w:rsidRPr="009503D2" w:rsidRDefault="007C3B9C" w:rsidP="001D78EC"/>
        </w:tc>
        <w:tc>
          <w:tcPr>
            <w:tcW w:w="1379" w:type="dxa"/>
          </w:tcPr>
          <w:p w:rsidR="007C3B9C" w:rsidRPr="009503D2" w:rsidRDefault="007C3B9C" w:rsidP="001D78EC"/>
        </w:tc>
        <w:tc>
          <w:tcPr>
            <w:tcW w:w="2469" w:type="dxa"/>
          </w:tcPr>
          <w:p w:rsidR="007C3B9C" w:rsidRPr="009503D2" w:rsidRDefault="007C3B9C" w:rsidP="001D78EC"/>
        </w:tc>
      </w:tr>
    </w:tbl>
    <w:p w:rsidR="001D78EC" w:rsidRPr="009503D2" w:rsidRDefault="001D78EC" w:rsidP="001D78EC">
      <w:pPr>
        <w:ind w:left="1080"/>
      </w:pPr>
    </w:p>
    <w:p w:rsidR="001D78EC" w:rsidRPr="009503D2" w:rsidRDefault="004C526E" w:rsidP="001D78EC">
      <w:pPr>
        <w:ind w:left="1080"/>
      </w:pPr>
      <w:r w:rsidRPr="009503D2">
        <w:t>IV</w:t>
      </w:r>
      <w:r w:rsidR="001D78EC" w:rsidRPr="009503D2">
        <w:t xml:space="preserve">.2 – </w:t>
      </w:r>
      <w:r w:rsidRPr="009503D2">
        <w:t xml:space="preserve">Level of achievement of the </w:t>
      </w:r>
      <w:proofErr w:type="spellStart"/>
      <w:r w:rsidRPr="009503D2">
        <w:t>Programme</w:t>
      </w:r>
      <w:proofErr w:type="spellEnd"/>
      <w:r w:rsidRPr="009503D2">
        <w:t xml:space="preserve"> Result indicators within the post implementation period</w:t>
      </w:r>
    </w:p>
    <w:tbl>
      <w:tblPr>
        <w:tblStyle w:val="TableGrid"/>
        <w:tblW w:w="9360" w:type="dxa"/>
        <w:tblInd w:w="-5" w:type="dxa"/>
        <w:tblLook w:val="04A0" w:firstRow="1" w:lastRow="0" w:firstColumn="1" w:lastColumn="0" w:noHBand="0" w:noVBand="1"/>
      </w:tblPr>
      <w:tblGrid>
        <w:gridCol w:w="1356"/>
        <w:gridCol w:w="1223"/>
        <w:gridCol w:w="1659"/>
        <w:gridCol w:w="1332"/>
        <w:gridCol w:w="1333"/>
        <w:gridCol w:w="2457"/>
      </w:tblGrid>
      <w:tr w:rsidR="006044F8" w:rsidRPr="009503D2" w:rsidTr="00B02E0F">
        <w:tc>
          <w:tcPr>
            <w:tcW w:w="1378" w:type="dxa"/>
            <w:shd w:val="clear" w:color="auto" w:fill="D9D9D9" w:themeFill="background1" w:themeFillShade="D9"/>
          </w:tcPr>
          <w:p w:rsidR="006044F8" w:rsidRPr="009503D2" w:rsidRDefault="006044F8" w:rsidP="006044F8">
            <w:r w:rsidRPr="009503D2">
              <w:t>Description of the indicator</w:t>
            </w:r>
          </w:p>
        </w:tc>
        <w:tc>
          <w:tcPr>
            <w:tcW w:w="1378" w:type="dxa"/>
            <w:shd w:val="clear" w:color="auto" w:fill="D9D9D9" w:themeFill="background1" w:themeFillShade="D9"/>
          </w:tcPr>
          <w:p w:rsidR="006044F8" w:rsidRPr="009503D2" w:rsidRDefault="006044F8" w:rsidP="006044F8">
            <w:r w:rsidRPr="009503D2">
              <w:t>ID</w:t>
            </w:r>
          </w:p>
        </w:tc>
        <w:tc>
          <w:tcPr>
            <w:tcW w:w="1378" w:type="dxa"/>
            <w:shd w:val="clear" w:color="auto" w:fill="D9D9D9" w:themeFill="background1" w:themeFillShade="D9"/>
          </w:tcPr>
          <w:p w:rsidR="006044F8" w:rsidRPr="009503D2" w:rsidRDefault="006044F8" w:rsidP="006044F8">
            <w:r w:rsidRPr="009503D2">
              <w:t xml:space="preserve">Reported value within the Final Implementation Report </w:t>
            </w:r>
          </w:p>
        </w:tc>
        <w:tc>
          <w:tcPr>
            <w:tcW w:w="1378" w:type="dxa"/>
            <w:shd w:val="clear" w:color="auto" w:fill="D9D9D9" w:themeFill="background1" w:themeFillShade="D9"/>
          </w:tcPr>
          <w:p w:rsidR="006044F8" w:rsidRPr="009503D2" w:rsidRDefault="006044F8" w:rsidP="009503D2">
            <w:r w:rsidRPr="009503D2">
              <w:t xml:space="preserve">Reported value within a previous </w:t>
            </w:r>
            <w:r w:rsidR="009503D2">
              <w:t>Durability Report</w:t>
            </w:r>
            <w:r w:rsidRPr="009503D2">
              <w:t xml:space="preserve"> </w:t>
            </w:r>
          </w:p>
        </w:tc>
        <w:tc>
          <w:tcPr>
            <w:tcW w:w="1379" w:type="dxa"/>
            <w:shd w:val="clear" w:color="auto" w:fill="D9D9D9" w:themeFill="background1" w:themeFillShade="D9"/>
          </w:tcPr>
          <w:p w:rsidR="006044F8" w:rsidRPr="009503D2" w:rsidRDefault="006044F8" w:rsidP="006044F8">
            <w:r w:rsidRPr="009503D2">
              <w:t xml:space="preserve">Reported value within a present </w:t>
            </w:r>
            <w:r w:rsidR="009503D2">
              <w:t>Durability Report</w:t>
            </w:r>
          </w:p>
          <w:p w:rsidR="006044F8" w:rsidRPr="009503D2" w:rsidRDefault="006044F8" w:rsidP="006044F8"/>
        </w:tc>
        <w:tc>
          <w:tcPr>
            <w:tcW w:w="2469" w:type="dxa"/>
            <w:shd w:val="clear" w:color="auto" w:fill="D9D9D9" w:themeFill="background1" w:themeFillShade="D9"/>
          </w:tcPr>
          <w:p w:rsidR="006044F8" w:rsidRPr="009503D2" w:rsidRDefault="006044F8" w:rsidP="006044F8">
            <w:r w:rsidRPr="009503D2">
              <w:t>Monitoring sources and observations/comments (if the case)</w:t>
            </w:r>
          </w:p>
        </w:tc>
      </w:tr>
      <w:tr w:rsidR="007C3B9C" w:rsidRPr="009503D2" w:rsidTr="00F3287F">
        <w:tc>
          <w:tcPr>
            <w:tcW w:w="1378" w:type="dxa"/>
          </w:tcPr>
          <w:p w:rsidR="007C3B9C" w:rsidRPr="009503D2" w:rsidRDefault="007C3B9C" w:rsidP="00F3287F">
            <w:pPr>
              <w:ind w:right="192"/>
            </w:pPr>
            <w:r w:rsidRPr="009503D2">
              <w:t>1</w:t>
            </w:r>
          </w:p>
        </w:tc>
        <w:tc>
          <w:tcPr>
            <w:tcW w:w="1378" w:type="dxa"/>
          </w:tcPr>
          <w:p w:rsidR="007C3B9C" w:rsidRPr="009503D2" w:rsidRDefault="007C3B9C" w:rsidP="00F3287F"/>
        </w:tc>
        <w:tc>
          <w:tcPr>
            <w:tcW w:w="1378" w:type="dxa"/>
          </w:tcPr>
          <w:p w:rsidR="007C3B9C" w:rsidRPr="009503D2" w:rsidRDefault="007C3B9C" w:rsidP="00F3287F"/>
        </w:tc>
        <w:tc>
          <w:tcPr>
            <w:tcW w:w="1378" w:type="dxa"/>
          </w:tcPr>
          <w:p w:rsidR="007C3B9C" w:rsidRPr="009503D2" w:rsidRDefault="007C3B9C" w:rsidP="00F3287F"/>
        </w:tc>
        <w:tc>
          <w:tcPr>
            <w:tcW w:w="1379" w:type="dxa"/>
          </w:tcPr>
          <w:p w:rsidR="007C3B9C" w:rsidRPr="009503D2" w:rsidRDefault="007C3B9C" w:rsidP="00F3287F"/>
        </w:tc>
        <w:tc>
          <w:tcPr>
            <w:tcW w:w="2469" w:type="dxa"/>
          </w:tcPr>
          <w:p w:rsidR="007C3B9C" w:rsidRPr="009503D2" w:rsidRDefault="007C3B9C" w:rsidP="00F3287F"/>
        </w:tc>
      </w:tr>
      <w:tr w:rsidR="007C3B9C" w:rsidRPr="009503D2" w:rsidTr="00F3287F">
        <w:tc>
          <w:tcPr>
            <w:tcW w:w="1378" w:type="dxa"/>
          </w:tcPr>
          <w:p w:rsidR="007C3B9C" w:rsidRPr="009503D2" w:rsidRDefault="007C3B9C" w:rsidP="00F3287F">
            <w:r w:rsidRPr="009503D2">
              <w:t>2</w:t>
            </w:r>
          </w:p>
        </w:tc>
        <w:tc>
          <w:tcPr>
            <w:tcW w:w="1378" w:type="dxa"/>
          </w:tcPr>
          <w:p w:rsidR="007C3B9C" w:rsidRPr="009503D2" w:rsidRDefault="007C3B9C" w:rsidP="00F3287F"/>
        </w:tc>
        <w:tc>
          <w:tcPr>
            <w:tcW w:w="1378" w:type="dxa"/>
          </w:tcPr>
          <w:p w:rsidR="007C3B9C" w:rsidRPr="009503D2" w:rsidRDefault="007C3B9C" w:rsidP="00F3287F"/>
        </w:tc>
        <w:tc>
          <w:tcPr>
            <w:tcW w:w="1378" w:type="dxa"/>
          </w:tcPr>
          <w:p w:rsidR="007C3B9C" w:rsidRPr="009503D2" w:rsidRDefault="007C3B9C" w:rsidP="00F3287F"/>
        </w:tc>
        <w:tc>
          <w:tcPr>
            <w:tcW w:w="1379" w:type="dxa"/>
          </w:tcPr>
          <w:p w:rsidR="007C3B9C" w:rsidRPr="009503D2" w:rsidRDefault="007C3B9C" w:rsidP="00F3287F"/>
        </w:tc>
        <w:tc>
          <w:tcPr>
            <w:tcW w:w="2469" w:type="dxa"/>
          </w:tcPr>
          <w:p w:rsidR="007C3B9C" w:rsidRPr="009503D2" w:rsidRDefault="007C3B9C" w:rsidP="00F3287F"/>
        </w:tc>
      </w:tr>
      <w:tr w:rsidR="007C3B9C" w:rsidRPr="009503D2" w:rsidTr="00F3287F">
        <w:tc>
          <w:tcPr>
            <w:tcW w:w="1378" w:type="dxa"/>
          </w:tcPr>
          <w:p w:rsidR="007C3B9C" w:rsidRPr="009503D2" w:rsidRDefault="007C3B9C" w:rsidP="00F3287F">
            <w:proofErr w:type="gramStart"/>
            <w:r w:rsidRPr="009503D2">
              <w:t>n</w:t>
            </w:r>
            <w:proofErr w:type="gramEnd"/>
            <w:r w:rsidRPr="009503D2">
              <w:t>....</w:t>
            </w:r>
          </w:p>
        </w:tc>
        <w:tc>
          <w:tcPr>
            <w:tcW w:w="1378" w:type="dxa"/>
          </w:tcPr>
          <w:p w:rsidR="007C3B9C" w:rsidRPr="009503D2" w:rsidRDefault="007C3B9C" w:rsidP="00F3287F"/>
        </w:tc>
        <w:tc>
          <w:tcPr>
            <w:tcW w:w="1378" w:type="dxa"/>
          </w:tcPr>
          <w:p w:rsidR="007C3B9C" w:rsidRPr="009503D2" w:rsidRDefault="007C3B9C" w:rsidP="00F3287F"/>
        </w:tc>
        <w:tc>
          <w:tcPr>
            <w:tcW w:w="1378" w:type="dxa"/>
          </w:tcPr>
          <w:p w:rsidR="007C3B9C" w:rsidRPr="009503D2" w:rsidRDefault="007C3B9C" w:rsidP="00F3287F"/>
        </w:tc>
        <w:tc>
          <w:tcPr>
            <w:tcW w:w="1379" w:type="dxa"/>
          </w:tcPr>
          <w:p w:rsidR="007C3B9C" w:rsidRPr="009503D2" w:rsidRDefault="007C3B9C" w:rsidP="00F3287F"/>
        </w:tc>
        <w:tc>
          <w:tcPr>
            <w:tcW w:w="2469" w:type="dxa"/>
          </w:tcPr>
          <w:p w:rsidR="007C3B9C" w:rsidRPr="009503D2" w:rsidRDefault="007C3B9C" w:rsidP="00F3287F"/>
        </w:tc>
      </w:tr>
    </w:tbl>
    <w:p w:rsidR="007C3B9C" w:rsidRPr="009503D2" w:rsidRDefault="007C3B9C" w:rsidP="006044F8"/>
    <w:p w:rsidR="001D78EC" w:rsidRPr="009503D2" w:rsidRDefault="00493CBC" w:rsidP="001D78EC">
      <w:pPr>
        <w:pStyle w:val="ListParagraph"/>
        <w:numPr>
          <w:ilvl w:val="0"/>
          <w:numId w:val="1"/>
        </w:numPr>
        <w:rPr>
          <w:b/>
          <w:u w:val="single"/>
        </w:rPr>
      </w:pPr>
      <w:r w:rsidRPr="009503D2">
        <w:rPr>
          <w:b/>
          <w:u w:val="single"/>
        </w:rPr>
        <w:t>Evaluation of the impact generated by the project</w:t>
      </w:r>
      <w:r w:rsidR="00B66C3F" w:rsidRPr="009503D2">
        <w:rPr>
          <w:b/>
          <w:u w:val="single"/>
        </w:rPr>
        <w:t>:</w:t>
      </w:r>
    </w:p>
    <w:p w:rsidR="00B66C3F" w:rsidRPr="009503D2" w:rsidRDefault="00B66C3F" w:rsidP="00B66C3F">
      <w:pPr>
        <w:pStyle w:val="ListParagraph"/>
        <w:ind w:left="1080"/>
      </w:pPr>
    </w:p>
    <w:tbl>
      <w:tblPr>
        <w:tblStyle w:val="TableGrid"/>
        <w:tblW w:w="0" w:type="auto"/>
        <w:tblLook w:val="04A0" w:firstRow="1" w:lastRow="0" w:firstColumn="1" w:lastColumn="0" w:noHBand="0" w:noVBand="1"/>
      </w:tblPr>
      <w:tblGrid>
        <w:gridCol w:w="9350"/>
      </w:tblGrid>
      <w:tr w:rsidR="00B66C3F" w:rsidRPr="009503D2" w:rsidTr="00B02E0F">
        <w:tc>
          <w:tcPr>
            <w:tcW w:w="9350" w:type="dxa"/>
            <w:shd w:val="clear" w:color="auto" w:fill="D9D9D9" w:themeFill="background1" w:themeFillShade="D9"/>
          </w:tcPr>
          <w:p w:rsidR="00B66C3F" w:rsidRPr="009503D2" w:rsidRDefault="00DB353E" w:rsidP="00B66C3F">
            <w:pPr>
              <w:pStyle w:val="ListParagraph"/>
              <w:ind w:left="0"/>
            </w:pPr>
            <w:r w:rsidRPr="009503D2">
              <w:t>From a social point of view (for the local community / for the target group of the project):</w:t>
            </w:r>
          </w:p>
        </w:tc>
      </w:tr>
      <w:tr w:rsidR="00B66C3F" w:rsidRPr="009503D2" w:rsidTr="00B66C3F">
        <w:tc>
          <w:tcPr>
            <w:tcW w:w="9350" w:type="dxa"/>
          </w:tcPr>
          <w:p w:rsidR="00B66C3F" w:rsidRPr="009503D2" w:rsidRDefault="00B66C3F" w:rsidP="00B66C3F">
            <w:pPr>
              <w:pStyle w:val="ListParagraph"/>
              <w:ind w:left="0"/>
            </w:pPr>
          </w:p>
        </w:tc>
      </w:tr>
      <w:tr w:rsidR="00B66C3F" w:rsidRPr="009503D2" w:rsidTr="00B02E0F">
        <w:tc>
          <w:tcPr>
            <w:tcW w:w="9350" w:type="dxa"/>
            <w:shd w:val="clear" w:color="auto" w:fill="D9D9D9" w:themeFill="background1" w:themeFillShade="D9"/>
          </w:tcPr>
          <w:p w:rsidR="00B66C3F" w:rsidRPr="009503D2" w:rsidRDefault="00DB353E" w:rsidP="00B66C3F">
            <w:pPr>
              <w:pStyle w:val="ListParagraph"/>
              <w:ind w:left="0"/>
            </w:pPr>
            <w:r w:rsidRPr="009503D2">
              <w:t>From economical point of view</w:t>
            </w:r>
            <w:r w:rsidR="00B66C3F" w:rsidRPr="009503D2">
              <w:t>:</w:t>
            </w:r>
          </w:p>
        </w:tc>
      </w:tr>
      <w:tr w:rsidR="00B66C3F" w:rsidRPr="009503D2" w:rsidTr="00B66C3F">
        <w:tc>
          <w:tcPr>
            <w:tcW w:w="9350" w:type="dxa"/>
          </w:tcPr>
          <w:p w:rsidR="00B66C3F" w:rsidRPr="009503D2" w:rsidRDefault="00B66C3F" w:rsidP="00B66C3F">
            <w:pPr>
              <w:pStyle w:val="ListParagraph"/>
              <w:ind w:left="0"/>
            </w:pPr>
          </w:p>
        </w:tc>
      </w:tr>
      <w:tr w:rsidR="00B66C3F" w:rsidRPr="009503D2" w:rsidTr="00B02E0F">
        <w:tc>
          <w:tcPr>
            <w:tcW w:w="9350" w:type="dxa"/>
            <w:shd w:val="clear" w:color="auto" w:fill="D9D9D9" w:themeFill="background1" w:themeFillShade="D9"/>
          </w:tcPr>
          <w:p w:rsidR="00B66C3F" w:rsidRPr="009503D2" w:rsidRDefault="00DB353E" w:rsidP="00B66C3F">
            <w:pPr>
              <w:pStyle w:val="ListParagraph"/>
              <w:ind w:left="0"/>
            </w:pPr>
            <w:r w:rsidRPr="009503D2">
              <w:t xml:space="preserve">From an environmental point of view: </w:t>
            </w:r>
          </w:p>
        </w:tc>
      </w:tr>
      <w:tr w:rsidR="00B66C3F" w:rsidRPr="009503D2" w:rsidTr="00B66C3F">
        <w:tc>
          <w:tcPr>
            <w:tcW w:w="9350" w:type="dxa"/>
          </w:tcPr>
          <w:p w:rsidR="00B66C3F" w:rsidRPr="009503D2" w:rsidRDefault="00B66C3F" w:rsidP="00B66C3F">
            <w:pPr>
              <w:pStyle w:val="ListParagraph"/>
              <w:ind w:left="0"/>
            </w:pPr>
          </w:p>
        </w:tc>
      </w:tr>
    </w:tbl>
    <w:p w:rsidR="00B66C3F" w:rsidRPr="009503D2" w:rsidRDefault="00B66C3F" w:rsidP="00996343"/>
    <w:p w:rsidR="00B66C3F" w:rsidRPr="009503D2" w:rsidRDefault="00996343" w:rsidP="001D78EC">
      <w:pPr>
        <w:pStyle w:val="ListParagraph"/>
        <w:numPr>
          <w:ilvl w:val="0"/>
          <w:numId w:val="1"/>
        </w:numPr>
        <w:rPr>
          <w:b/>
          <w:u w:val="single"/>
        </w:rPr>
      </w:pPr>
      <w:r w:rsidRPr="009503D2">
        <w:rPr>
          <w:b/>
          <w:u w:val="single"/>
        </w:rPr>
        <w:lastRenderedPageBreak/>
        <w:t>Project Sustainability</w:t>
      </w:r>
    </w:p>
    <w:p w:rsidR="00B66C3F" w:rsidRPr="009503D2" w:rsidRDefault="00996343" w:rsidP="00B66C3F">
      <w:pPr>
        <w:ind w:left="1080"/>
      </w:pPr>
      <w:r w:rsidRPr="009503D2">
        <w:t xml:space="preserve">VI.1 </w:t>
      </w:r>
      <w:proofErr w:type="gramStart"/>
      <w:r w:rsidRPr="009503D2">
        <w:t>Undertaken</w:t>
      </w:r>
      <w:proofErr w:type="gramEnd"/>
      <w:r w:rsidRPr="009503D2">
        <w:t xml:space="preserve"> measures</w:t>
      </w:r>
      <w:r w:rsidR="00B66C3F" w:rsidRPr="009503D2">
        <w:t>:</w:t>
      </w:r>
    </w:p>
    <w:tbl>
      <w:tblPr>
        <w:tblStyle w:val="TableGrid"/>
        <w:tblW w:w="0" w:type="auto"/>
        <w:tblLook w:val="04A0" w:firstRow="1" w:lastRow="0" w:firstColumn="1" w:lastColumn="0" w:noHBand="0" w:noVBand="1"/>
      </w:tblPr>
      <w:tblGrid>
        <w:gridCol w:w="9350"/>
      </w:tblGrid>
      <w:tr w:rsidR="00B66C3F" w:rsidRPr="009503D2" w:rsidTr="00F92C3D">
        <w:tc>
          <w:tcPr>
            <w:tcW w:w="9350" w:type="dxa"/>
            <w:shd w:val="clear" w:color="auto" w:fill="D9D9D9" w:themeFill="background1" w:themeFillShade="D9"/>
          </w:tcPr>
          <w:p w:rsidR="00B66C3F" w:rsidRPr="009503D2" w:rsidRDefault="004A7DB0" w:rsidP="004A7DB0">
            <w:pPr>
              <w:pStyle w:val="ListParagraph"/>
              <w:ind w:left="0"/>
              <w:jc w:val="both"/>
            </w:pPr>
            <w:r w:rsidRPr="009503D2">
              <w:t xml:space="preserve">Financial </w:t>
            </w:r>
            <w:r w:rsidR="00996343" w:rsidRPr="009503D2">
              <w:t xml:space="preserve">sustainability </w:t>
            </w:r>
            <w:r w:rsidRPr="009503D2">
              <w:rPr>
                <w:i/>
              </w:rPr>
              <w:t>( to be mentioned the financial allocations foreseen for the operation/functionality  of the investment / project at the level of all partners);</w:t>
            </w:r>
          </w:p>
        </w:tc>
      </w:tr>
      <w:tr w:rsidR="00B66C3F" w:rsidRPr="009503D2" w:rsidTr="00F3287F">
        <w:tc>
          <w:tcPr>
            <w:tcW w:w="9350" w:type="dxa"/>
          </w:tcPr>
          <w:p w:rsidR="00B66C3F" w:rsidRPr="009503D2" w:rsidRDefault="00B66C3F" w:rsidP="00F3287F">
            <w:pPr>
              <w:pStyle w:val="ListParagraph"/>
              <w:ind w:left="0"/>
            </w:pPr>
          </w:p>
        </w:tc>
      </w:tr>
      <w:tr w:rsidR="00B66C3F" w:rsidRPr="009503D2" w:rsidTr="00086B56">
        <w:tc>
          <w:tcPr>
            <w:tcW w:w="9350" w:type="dxa"/>
            <w:shd w:val="clear" w:color="auto" w:fill="D9D9D9" w:themeFill="background1" w:themeFillShade="D9"/>
          </w:tcPr>
          <w:p w:rsidR="00B66C3F" w:rsidRPr="009503D2" w:rsidRDefault="004A7DB0" w:rsidP="004A7DB0">
            <w:pPr>
              <w:jc w:val="both"/>
            </w:pPr>
            <w:r w:rsidRPr="009503D2">
              <w:t>Technical sustainability</w:t>
            </w:r>
            <w:r w:rsidR="00B66C3F" w:rsidRPr="009503D2">
              <w:t xml:space="preserve"> </w:t>
            </w:r>
            <w:r w:rsidRPr="009503D2">
              <w:t xml:space="preserve">( </w:t>
            </w:r>
            <w:r w:rsidRPr="009503D2">
              <w:rPr>
                <w:i/>
              </w:rPr>
              <w:t>to be described the undertaken actions on behalf of all project beneficiaries regarding the maintenance/functionality of the investment / investments realized with non-reimbursable financing):</w:t>
            </w:r>
          </w:p>
        </w:tc>
      </w:tr>
      <w:tr w:rsidR="00B66C3F" w:rsidRPr="009503D2" w:rsidTr="00086B56">
        <w:tc>
          <w:tcPr>
            <w:tcW w:w="9350" w:type="dxa"/>
            <w:tcBorders>
              <w:bottom w:val="single" w:sz="4" w:space="0" w:color="auto"/>
            </w:tcBorders>
          </w:tcPr>
          <w:p w:rsidR="00B66C3F" w:rsidRPr="009503D2" w:rsidRDefault="00B66C3F" w:rsidP="00F3287F">
            <w:pPr>
              <w:pStyle w:val="ListParagraph"/>
              <w:ind w:left="0"/>
            </w:pPr>
          </w:p>
        </w:tc>
      </w:tr>
      <w:tr w:rsidR="00B66C3F" w:rsidRPr="009503D2" w:rsidTr="00086B56">
        <w:tc>
          <w:tcPr>
            <w:tcW w:w="9350" w:type="dxa"/>
            <w:shd w:val="clear" w:color="auto" w:fill="D9D9D9" w:themeFill="background1" w:themeFillShade="D9"/>
          </w:tcPr>
          <w:p w:rsidR="00B66C3F" w:rsidRPr="009503D2" w:rsidRDefault="004A7DB0" w:rsidP="004A7DB0">
            <w:pPr>
              <w:pStyle w:val="ListParagraph"/>
              <w:ind w:left="0"/>
              <w:jc w:val="both"/>
            </w:pPr>
            <w:r w:rsidRPr="009503D2">
              <w:t>Dissemination and multiplication of the results (</w:t>
            </w:r>
            <w:r w:rsidRPr="009503D2">
              <w:rPr>
                <w:i/>
              </w:rPr>
              <w:t xml:space="preserve">to be mentioned/described all activities undertaken for the dissemination of the project results, press announcements, events, seminars, conferences, partnerships, </w:t>
            </w:r>
            <w:proofErr w:type="spellStart"/>
            <w:r w:rsidRPr="009503D2">
              <w:rPr>
                <w:i/>
              </w:rPr>
              <w:t>etc</w:t>
            </w:r>
            <w:proofErr w:type="spellEnd"/>
            <w:r w:rsidRPr="009503D2">
              <w:rPr>
                <w:i/>
              </w:rPr>
              <w:t xml:space="preserve"> .; respectively the multiplication of the results obtained through the investment with non-reimbursable financing):</w:t>
            </w:r>
          </w:p>
        </w:tc>
      </w:tr>
      <w:tr w:rsidR="00B66C3F" w:rsidRPr="009503D2" w:rsidTr="00F3287F">
        <w:tc>
          <w:tcPr>
            <w:tcW w:w="9350" w:type="dxa"/>
          </w:tcPr>
          <w:p w:rsidR="00B66C3F" w:rsidRPr="009503D2" w:rsidRDefault="00B66C3F" w:rsidP="00F3287F">
            <w:pPr>
              <w:pStyle w:val="ListParagraph"/>
              <w:ind w:left="0"/>
            </w:pPr>
          </w:p>
        </w:tc>
      </w:tr>
    </w:tbl>
    <w:p w:rsidR="00B66C3F" w:rsidRPr="009503D2" w:rsidRDefault="00B66C3F" w:rsidP="00B66C3F">
      <w:pPr>
        <w:rPr>
          <w:b/>
        </w:rPr>
      </w:pPr>
    </w:p>
    <w:p w:rsidR="00A42BF7" w:rsidRPr="009503D2" w:rsidRDefault="00A42BF7" w:rsidP="00A42BF7">
      <w:pPr>
        <w:pStyle w:val="ListParagraph"/>
        <w:ind w:left="1080"/>
      </w:pPr>
      <w:r w:rsidRPr="009503D2">
        <w:t xml:space="preserve">VI.2 </w:t>
      </w:r>
      <w:r w:rsidR="00246E80" w:rsidRPr="009503D2">
        <w:t>Problems which affect the project sustainability</w:t>
      </w:r>
    </w:p>
    <w:tbl>
      <w:tblPr>
        <w:tblStyle w:val="TableGrid"/>
        <w:tblW w:w="0" w:type="auto"/>
        <w:tblLook w:val="04A0" w:firstRow="1" w:lastRow="0" w:firstColumn="1" w:lastColumn="0" w:noHBand="0" w:noVBand="1"/>
      </w:tblPr>
      <w:tblGrid>
        <w:gridCol w:w="9350"/>
      </w:tblGrid>
      <w:tr w:rsidR="00F92C3D" w:rsidRPr="009503D2" w:rsidTr="00F92C3D">
        <w:tc>
          <w:tcPr>
            <w:tcW w:w="9350" w:type="dxa"/>
          </w:tcPr>
          <w:p w:rsidR="00F92C3D" w:rsidRPr="009503D2" w:rsidRDefault="00F92C3D" w:rsidP="00B66C3F">
            <w:pPr>
              <w:rPr>
                <w:b/>
              </w:rPr>
            </w:pPr>
          </w:p>
        </w:tc>
      </w:tr>
    </w:tbl>
    <w:p w:rsidR="00A42BF7" w:rsidRPr="009503D2" w:rsidRDefault="00A42BF7" w:rsidP="00B66C3F">
      <w:pPr>
        <w:rPr>
          <w:b/>
        </w:rPr>
      </w:pPr>
    </w:p>
    <w:p w:rsidR="00F92C3D" w:rsidRPr="009503D2" w:rsidRDefault="00F92C3D" w:rsidP="00F92C3D">
      <w:pPr>
        <w:ind w:left="1080"/>
      </w:pPr>
      <w:r w:rsidRPr="009503D2">
        <w:t xml:space="preserve">VI. 3 </w:t>
      </w:r>
      <w:r w:rsidR="00246E80" w:rsidRPr="009503D2">
        <w:t xml:space="preserve">Revenue generating projects </w:t>
      </w:r>
    </w:p>
    <w:tbl>
      <w:tblPr>
        <w:tblStyle w:val="TableGrid"/>
        <w:tblW w:w="0" w:type="auto"/>
        <w:tblLook w:val="04A0" w:firstRow="1" w:lastRow="0" w:firstColumn="1" w:lastColumn="0" w:noHBand="0" w:noVBand="1"/>
      </w:tblPr>
      <w:tblGrid>
        <w:gridCol w:w="9350"/>
      </w:tblGrid>
      <w:tr w:rsidR="00F92C3D" w:rsidRPr="009503D2" w:rsidTr="0029140B">
        <w:tc>
          <w:tcPr>
            <w:tcW w:w="9350" w:type="dxa"/>
            <w:shd w:val="clear" w:color="auto" w:fill="D9D9D9" w:themeFill="background1" w:themeFillShade="D9"/>
          </w:tcPr>
          <w:p w:rsidR="00F92C3D" w:rsidRPr="009503D2" w:rsidRDefault="00246E80" w:rsidP="00F92C3D">
            <w:r w:rsidRPr="009503D2">
              <w:t xml:space="preserve">The project is revenue generating      </w:t>
            </w:r>
            <w:r w:rsidR="00F92C3D" w:rsidRPr="009503D2">
              <w:t xml:space="preserve">   </w:t>
            </w:r>
            <w:r w:rsidRPr="009503D2">
              <w:t>YES</w:t>
            </w:r>
            <w:r w:rsidR="00F92C3D" w:rsidRPr="009503D2">
              <w:t xml:space="preserve"> </w:t>
            </w:r>
            <w:r w:rsidR="00F92C3D" w:rsidRPr="009503D2">
              <w:sym w:font="Wingdings" w:char="F072"/>
            </w:r>
            <w:r w:rsidR="00F92C3D" w:rsidRPr="009503D2">
              <w:t xml:space="preserve">                                </w:t>
            </w:r>
            <w:r w:rsidRPr="009503D2">
              <w:t xml:space="preserve">                              NO</w:t>
            </w:r>
            <w:r w:rsidR="00F92C3D" w:rsidRPr="009503D2">
              <w:sym w:font="Wingdings" w:char="F072"/>
            </w:r>
          </w:p>
        </w:tc>
      </w:tr>
      <w:tr w:rsidR="00F92C3D" w:rsidRPr="009503D2" w:rsidTr="0029140B">
        <w:tc>
          <w:tcPr>
            <w:tcW w:w="9350" w:type="dxa"/>
            <w:shd w:val="clear" w:color="auto" w:fill="D9D9D9" w:themeFill="background1" w:themeFillShade="D9"/>
          </w:tcPr>
          <w:p w:rsidR="00F92C3D" w:rsidRPr="009503D2" w:rsidRDefault="00246E80" w:rsidP="00246E80">
            <w:r w:rsidRPr="009503D2">
              <w:t>The project carries out other activities that may generate additional activities</w:t>
            </w:r>
          </w:p>
        </w:tc>
      </w:tr>
      <w:tr w:rsidR="0029140B" w:rsidRPr="009503D2" w:rsidTr="00F92C3D">
        <w:tc>
          <w:tcPr>
            <w:tcW w:w="9350" w:type="dxa"/>
          </w:tcPr>
          <w:p w:rsidR="00246E80" w:rsidRPr="009503D2" w:rsidRDefault="00246E80" w:rsidP="00246E80">
            <w:pPr>
              <w:jc w:val="both"/>
              <w:rPr>
                <w:i/>
                <w:sz w:val="18"/>
                <w:szCs w:val="18"/>
              </w:rPr>
            </w:pPr>
          </w:p>
          <w:p w:rsidR="0029140B" w:rsidRPr="009503D2" w:rsidRDefault="00246E80" w:rsidP="00246E80">
            <w:pPr>
              <w:jc w:val="both"/>
              <w:rPr>
                <w:i/>
                <w:sz w:val="18"/>
                <w:szCs w:val="18"/>
              </w:rPr>
            </w:pPr>
            <w:r w:rsidRPr="009503D2">
              <w:rPr>
                <w:i/>
                <w:sz w:val="18"/>
                <w:szCs w:val="18"/>
              </w:rPr>
              <w:t>To be mentioned the activities for all project beneficiaries. If no such activities are carried out, "not applicable" shall be indicated.</w:t>
            </w:r>
          </w:p>
        </w:tc>
      </w:tr>
      <w:tr w:rsidR="00F92C3D" w:rsidRPr="009503D2" w:rsidTr="0029140B">
        <w:tc>
          <w:tcPr>
            <w:tcW w:w="9350" w:type="dxa"/>
            <w:shd w:val="clear" w:color="auto" w:fill="D9D9D9" w:themeFill="background1" w:themeFillShade="D9"/>
          </w:tcPr>
          <w:p w:rsidR="00F92C3D" w:rsidRPr="009503D2" w:rsidRDefault="00246E80" w:rsidP="00246E80">
            <w:pPr>
              <w:jc w:val="both"/>
            </w:pPr>
            <w:r w:rsidRPr="009503D2">
              <w:t>What are the revenues generated in the last fiscal year?</w:t>
            </w:r>
          </w:p>
        </w:tc>
      </w:tr>
      <w:tr w:rsidR="0029140B" w:rsidRPr="009503D2" w:rsidTr="00F92C3D">
        <w:tc>
          <w:tcPr>
            <w:tcW w:w="9350" w:type="dxa"/>
          </w:tcPr>
          <w:p w:rsidR="00246E80" w:rsidRPr="009503D2" w:rsidRDefault="00246E80" w:rsidP="00246E80">
            <w:pPr>
              <w:jc w:val="both"/>
              <w:rPr>
                <w:i/>
                <w:sz w:val="18"/>
                <w:szCs w:val="18"/>
              </w:rPr>
            </w:pPr>
          </w:p>
          <w:p w:rsidR="0029140B" w:rsidRPr="009503D2" w:rsidRDefault="00246E80" w:rsidP="00246E80">
            <w:pPr>
              <w:jc w:val="both"/>
              <w:rPr>
                <w:i/>
                <w:sz w:val="18"/>
                <w:szCs w:val="18"/>
              </w:rPr>
            </w:pPr>
            <w:r w:rsidRPr="009503D2">
              <w:rPr>
                <w:i/>
                <w:sz w:val="18"/>
                <w:szCs w:val="18"/>
              </w:rPr>
              <w:t>The net values ​​will be mentioned, in national currency and euro. If no income-generating activities are carried out, "not applicable" shall be indicated.</w:t>
            </w:r>
          </w:p>
        </w:tc>
      </w:tr>
    </w:tbl>
    <w:p w:rsidR="00F92C3D" w:rsidRPr="009503D2" w:rsidRDefault="00F92C3D" w:rsidP="00F92C3D"/>
    <w:p w:rsidR="00F92C3D" w:rsidRPr="009503D2" w:rsidRDefault="00F92C3D" w:rsidP="00F92C3D">
      <w:pPr>
        <w:ind w:left="1080"/>
      </w:pPr>
      <w:r w:rsidRPr="009503D2">
        <w:t xml:space="preserve">VI. 4 </w:t>
      </w:r>
      <w:r w:rsidR="00FD1559" w:rsidRPr="009503D2">
        <w:t>Horizontal principles:</w:t>
      </w:r>
    </w:p>
    <w:tbl>
      <w:tblPr>
        <w:tblStyle w:val="TableGrid"/>
        <w:tblW w:w="0" w:type="auto"/>
        <w:tblLook w:val="04A0" w:firstRow="1" w:lastRow="0" w:firstColumn="1" w:lastColumn="0" w:noHBand="0" w:noVBand="1"/>
      </w:tblPr>
      <w:tblGrid>
        <w:gridCol w:w="9350"/>
      </w:tblGrid>
      <w:tr w:rsidR="00F92C3D" w:rsidRPr="009503D2" w:rsidTr="00086B56">
        <w:tc>
          <w:tcPr>
            <w:tcW w:w="9350" w:type="dxa"/>
            <w:shd w:val="clear" w:color="auto" w:fill="D9D9D9" w:themeFill="background1" w:themeFillShade="D9"/>
          </w:tcPr>
          <w:p w:rsidR="00F92C3D" w:rsidRPr="009503D2" w:rsidRDefault="00FD1559" w:rsidP="00FD1559">
            <w:pPr>
              <w:jc w:val="both"/>
            </w:pPr>
            <w:r w:rsidRPr="009503D2">
              <w:t>Does the project respect the Horizontal principles from the Subsidy contract</w:t>
            </w:r>
            <w:r w:rsidR="00F92C3D" w:rsidRPr="009503D2">
              <w:t xml:space="preserve">   </w:t>
            </w:r>
            <w:r w:rsidRPr="009503D2">
              <w:t>YES</w:t>
            </w:r>
            <w:r w:rsidR="00F92C3D" w:rsidRPr="009503D2">
              <w:t xml:space="preserve"> </w:t>
            </w:r>
            <w:r w:rsidR="00F92C3D" w:rsidRPr="009503D2">
              <w:sym w:font="Wingdings" w:char="F072"/>
            </w:r>
            <w:r w:rsidRPr="009503D2">
              <w:t xml:space="preserve">                         NO</w:t>
            </w:r>
            <w:r w:rsidR="00F92C3D" w:rsidRPr="009503D2">
              <w:sym w:font="Wingdings" w:char="F072"/>
            </w:r>
          </w:p>
        </w:tc>
      </w:tr>
      <w:tr w:rsidR="00F92C3D" w:rsidRPr="009503D2" w:rsidTr="00F3287F">
        <w:tc>
          <w:tcPr>
            <w:tcW w:w="9350" w:type="dxa"/>
          </w:tcPr>
          <w:p w:rsidR="00F92C3D" w:rsidRPr="009503D2" w:rsidRDefault="00EF6C09" w:rsidP="00EF6C09">
            <w:pPr>
              <w:rPr>
                <w:i/>
                <w:sz w:val="18"/>
                <w:szCs w:val="18"/>
              </w:rPr>
            </w:pPr>
            <w:r w:rsidRPr="009503D2">
              <w:rPr>
                <w:i/>
                <w:sz w:val="18"/>
                <w:szCs w:val="18"/>
              </w:rPr>
              <w:t>It shall be specified which are the activities carried out and the measures that contributed to the observance of the horizontal principles in the reporting period of the present report (equal opportunities / non-discrimination; environmental protection) or which are the problems generated by non-compliance with these principles, respectively the measures taken to eliminate these problems?</w:t>
            </w:r>
          </w:p>
        </w:tc>
      </w:tr>
    </w:tbl>
    <w:p w:rsidR="00541506" w:rsidRPr="009503D2" w:rsidRDefault="00541506" w:rsidP="00EF6C09"/>
    <w:p w:rsidR="00B372FC" w:rsidRPr="009503D2" w:rsidRDefault="00B372FC" w:rsidP="00EF6C09">
      <w:r w:rsidRPr="009503D2">
        <w:t>Signature</w:t>
      </w:r>
    </w:p>
    <w:p w:rsidR="00B372FC" w:rsidRPr="009503D2" w:rsidRDefault="00B372FC" w:rsidP="00EF6C09">
      <w:r w:rsidRPr="009503D2">
        <w:t>Position:</w:t>
      </w:r>
    </w:p>
    <w:p w:rsidR="00B372FC" w:rsidRPr="009503D2" w:rsidRDefault="00B372FC" w:rsidP="00EF6C09">
      <w:r w:rsidRPr="009503D2">
        <w:t>Name of the Legal representative</w:t>
      </w:r>
    </w:p>
    <w:sectPr w:rsidR="00B372FC" w:rsidRPr="009503D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2778" w:rsidRDefault="00F42778" w:rsidP="000E346A">
      <w:pPr>
        <w:spacing w:after="0" w:line="240" w:lineRule="auto"/>
      </w:pPr>
      <w:r>
        <w:separator/>
      </w:r>
    </w:p>
  </w:endnote>
  <w:endnote w:type="continuationSeparator" w:id="0">
    <w:p w:rsidR="00F42778" w:rsidRDefault="00F42778" w:rsidP="000E34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rebuchet MS" w:hAnsi="Trebuchet MS"/>
        <w:sz w:val="18"/>
        <w:szCs w:val="18"/>
      </w:rPr>
      <w:id w:val="1211073416"/>
      <w:docPartObj>
        <w:docPartGallery w:val="Page Numbers (Bottom of Page)"/>
        <w:docPartUnique/>
      </w:docPartObj>
    </w:sdtPr>
    <w:sdtEndPr/>
    <w:sdtContent>
      <w:sdt>
        <w:sdtPr>
          <w:rPr>
            <w:rFonts w:ascii="Trebuchet MS" w:hAnsi="Trebuchet MS"/>
            <w:sz w:val="18"/>
            <w:szCs w:val="18"/>
          </w:rPr>
          <w:id w:val="-1769616900"/>
          <w:docPartObj>
            <w:docPartGallery w:val="Page Numbers (Top of Page)"/>
            <w:docPartUnique/>
          </w:docPartObj>
        </w:sdtPr>
        <w:sdtEndPr/>
        <w:sdtContent>
          <w:p w:rsidR="00982B01" w:rsidRPr="00C968A5" w:rsidRDefault="00982B01">
            <w:pPr>
              <w:pStyle w:val="Footer"/>
              <w:jc w:val="right"/>
              <w:rPr>
                <w:rFonts w:ascii="Trebuchet MS" w:hAnsi="Trebuchet MS"/>
                <w:sz w:val="18"/>
                <w:szCs w:val="18"/>
              </w:rPr>
            </w:pPr>
            <w:r w:rsidRPr="00C968A5">
              <w:rPr>
                <w:rFonts w:ascii="Trebuchet MS" w:hAnsi="Trebuchet MS"/>
                <w:sz w:val="18"/>
                <w:szCs w:val="18"/>
              </w:rPr>
              <w:t xml:space="preserve">Page </w:t>
            </w:r>
            <w:r w:rsidRPr="00C968A5">
              <w:rPr>
                <w:rFonts w:ascii="Trebuchet MS" w:hAnsi="Trebuchet MS"/>
                <w:bCs/>
                <w:sz w:val="18"/>
                <w:szCs w:val="18"/>
              </w:rPr>
              <w:fldChar w:fldCharType="begin"/>
            </w:r>
            <w:r w:rsidRPr="00C968A5">
              <w:rPr>
                <w:rFonts w:ascii="Trebuchet MS" w:hAnsi="Trebuchet MS"/>
                <w:bCs/>
                <w:sz w:val="18"/>
                <w:szCs w:val="18"/>
              </w:rPr>
              <w:instrText xml:space="preserve"> PAGE </w:instrText>
            </w:r>
            <w:r w:rsidRPr="00C968A5">
              <w:rPr>
                <w:rFonts w:ascii="Trebuchet MS" w:hAnsi="Trebuchet MS"/>
                <w:bCs/>
                <w:sz w:val="18"/>
                <w:szCs w:val="18"/>
              </w:rPr>
              <w:fldChar w:fldCharType="separate"/>
            </w:r>
            <w:r w:rsidR="00C968A5">
              <w:rPr>
                <w:rFonts w:ascii="Trebuchet MS" w:hAnsi="Trebuchet MS"/>
                <w:bCs/>
                <w:noProof/>
                <w:sz w:val="18"/>
                <w:szCs w:val="18"/>
              </w:rPr>
              <w:t>2</w:t>
            </w:r>
            <w:r w:rsidRPr="00C968A5">
              <w:rPr>
                <w:rFonts w:ascii="Trebuchet MS" w:hAnsi="Trebuchet MS"/>
                <w:bCs/>
                <w:sz w:val="18"/>
                <w:szCs w:val="18"/>
              </w:rPr>
              <w:fldChar w:fldCharType="end"/>
            </w:r>
            <w:r w:rsidRPr="00C968A5">
              <w:rPr>
                <w:rFonts w:ascii="Trebuchet MS" w:hAnsi="Trebuchet MS"/>
                <w:sz w:val="18"/>
                <w:szCs w:val="18"/>
              </w:rPr>
              <w:t xml:space="preserve"> of </w:t>
            </w:r>
            <w:r w:rsidRPr="00C968A5">
              <w:rPr>
                <w:rFonts w:ascii="Trebuchet MS" w:hAnsi="Trebuchet MS"/>
                <w:bCs/>
                <w:sz w:val="18"/>
                <w:szCs w:val="18"/>
              </w:rPr>
              <w:fldChar w:fldCharType="begin"/>
            </w:r>
            <w:r w:rsidRPr="00C968A5">
              <w:rPr>
                <w:rFonts w:ascii="Trebuchet MS" w:hAnsi="Trebuchet MS"/>
                <w:bCs/>
                <w:sz w:val="18"/>
                <w:szCs w:val="18"/>
              </w:rPr>
              <w:instrText xml:space="preserve"> NUMPAGES  </w:instrText>
            </w:r>
            <w:r w:rsidRPr="00C968A5">
              <w:rPr>
                <w:rFonts w:ascii="Trebuchet MS" w:hAnsi="Trebuchet MS"/>
                <w:bCs/>
                <w:sz w:val="18"/>
                <w:szCs w:val="18"/>
              </w:rPr>
              <w:fldChar w:fldCharType="separate"/>
            </w:r>
            <w:r w:rsidR="00C968A5">
              <w:rPr>
                <w:rFonts w:ascii="Trebuchet MS" w:hAnsi="Trebuchet MS"/>
                <w:bCs/>
                <w:noProof/>
                <w:sz w:val="18"/>
                <w:szCs w:val="18"/>
              </w:rPr>
              <w:t>3</w:t>
            </w:r>
            <w:r w:rsidRPr="00C968A5">
              <w:rPr>
                <w:rFonts w:ascii="Trebuchet MS" w:hAnsi="Trebuchet MS"/>
                <w:bCs/>
                <w:sz w:val="18"/>
                <w:szCs w:val="18"/>
              </w:rPr>
              <w:fldChar w:fldCharType="end"/>
            </w:r>
          </w:p>
        </w:sdtContent>
      </w:sdt>
    </w:sdtContent>
  </w:sdt>
  <w:p w:rsidR="00982B01" w:rsidRDefault="00982B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2778" w:rsidRDefault="00F42778" w:rsidP="000E346A">
      <w:pPr>
        <w:spacing w:after="0" w:line="240" w:lineRule="auto"/>
      </w:pPr>
      <w:r>
        <w:separator/>
      </w:r>
    </w:p>
  </w:footnote>
  <w:footnote w:type="continuationSeparator" w:id="0">
    <w:p w:rsidR="00F42778" w:rsidRDefault="00F42778" w:rsidP="000E34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D1667C"/>
    <w:multiLevelType w:val="hybridMultilevel"/>
    <w:tmpl w:val="DF4020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2D2F55"/>
    <w:multiLevelType w:val="hybridMultilevel"/>
    <w:tmpl w:val="AA2AB126"/>
    <w:lvl w:ilvl="0" w:tplc="04090019">
      <w:start w:val="1"/>
      <w:numFmt w:val="lowerLetter"/>
      <w:lvlText w:val="%1."/>
      <w:lvlJc w:val="left"/>
      <w:pPr>
        <w:ind w:left="612" w:hanging="360"/>
      </w:pPr>
    </w:lvl>
    <w:lvl w:ilvl="1" w:tplc="A60A3608">
      <w:numFmt w:val="bullet"/>
      <w:lvlText w:val=""/>
      <w:lvlJc w:val="left"/>
      <w:pPr>
        <w:ind w:left="1332" w:hanging="360"/>
      </w:pPr>
      <w:rPr>
        <w:rFonts w:ascii="Symbol" w:eastAsiaTheme="minorHAnsi" w:hAnsi="Symbol" w:cstheme="minorBidi" w:hint="default"/>
      </w:r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2" w15:restartNumberingAfterBreak="0">
    <w:nsid w:val="6B8224CF"/>
    <w:multiLevelType w:val="hybridMultilevel"/>
    <w:tmpl w:val="4CB89454"/>
    <w:lvl w:ilvl="0" w:tplc="E730C86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B7D"/>
    <w:rsid w:val="00086B56"/>
    <w:rsid w:val="000E346A"/>
    <w:rsid w:val="00115123"/>
    <w:rsid w:val="0011568F"/>
    <w:rsid w:val="00121B64"/>
    <w:rsid w:val="00182D0F"/>
    <w:rsid w:val="001A1AA1"/>
    <w:rsid w:val="001B03F1"/>
    <w:rsid w:val="001D78EC"/>
    <w:rsid w:val="00242620"/>
    <w:rsid w:val="00246E80"/>
    <w:rsid w:val="0029140B"/>
    <w:rsid w:val="002A4810"/>
    <w:rsid w:val="003876C7"/>
    <w:rsid w:val="004545AA"/>
    <w:rsid w:val="00474050"/>
    <w:rsid w:val="00493CBC"/>
    <w:rsid w:val="004A7DB0"/>
    <w:rsid w:val="004C526E"/>
    <w:rsid w:val="004D3B7D"/>
    <w:rsid w:val="00541506"/>
    <w:rsid w:val="005558D1"/>
    <w:rsid w:val="0055615C"/>
    <w:rsid w:val="00566424"/>
    <w:rsid w:val="00596243"/>
    <w:rsid w:val="005E0209"/>
    <w:rsid w:val="006044F8"/>
    <w:rsid w:val="006B3486"/>
    <w:rsid w:val="006C56AE"/>
    <w:rsid w:val="00737A20"/>
    <w:rsid w:val="007C3B9C"/>
    <w:rsid w:val="008065C2"/>
    <w:rsid w:val="008162E2"/>
    <w:rsid w:val="0083588C"/>
    <w:rsid w:val="00843CDB"/>
    <w:rsid w:val="0089357B"/>
    <w:rsid w:val="009503D2"/>
    <w:rsid w:val="00982B01"/>
    <w:rsid w:val="00996343"/>
    <w:rsid w:val="009E7244"/>
    <w:rsid w:val="00A42BF7"/>
    <w:rsid w:val="00B02E0F"/>
    <w:rsid w:val="00B06133"/>
    <w:rsid w:val="00B078D5"/>
    <w:rsid w:val="00B372FC"/>
    <w:rsid w:val="00B66C3F"/>
    <w:rsid w:val="00BC572A"/>
    <w:rsid w:val="00C024D3"/>
    <w:rsid w:val="00C32C10"/>
    <w:rsid w:val="00C968A5"/>
    <w:rsid w:val="00CA2A07"/>
    <w:rsid w:val="00CA5A1B"/>
    <w:rsid w:val="00CC5F20"/>
    <w:rsid w:val="00CF27AD"/>
    <w:rsid w:val="00DB353E"/>
    <w:rsid w:val="00DB7D4D"/>
    <w:rsid w:val="00E23B20"/>
    <w:rsid w:val="00EF6C09"/>
    <w:rsid w:val="00F42778"/>
    <w:rsid w:val="00F92C3D"/>
    <w:rsid w:val="00FD15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91C0D6-EF50-4172-B623-4A1FCFFBC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34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346A"/>
  </w:style>
  <w:style w:type="paragraph" w:styleId="Footer">
    <w:name w:val="footer"/>
    <w:basedOn w:val="Normal"/>
    <w:link w:val="FooterChar"/>
    <w:uiPriority w:val="99"/>
    <w:unhideWhenUsed/>
    <w:rsid w:val="000E34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346A"/>
  </w:style>
  <w:style w:type="table" w:styleId="TableGrid">
    <w:name w:val="Table Grid"/>
    <w:basedOn w:val="TableNormal"/>
    <w:uiPriority w:val="39"/>
    <w:rsid w:val="000E34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41506"/>
    <w:pPr>
      <w:ind w:left="720"/>
      <w:contextualSpacing/>
    </w:pPr>
  </w:style>
  <w:style w:type="paragraph" w:styleId="BalloonText">
    <w:name w:val="Balloon Text"/>
    <w:basedOn w:val="Normal"/>
    <w:link w:val="BalloonTextChar"/>
    <w:uiPriority w:val="99"/>
    <w:semiHidden/>
    <w:unhideWhenUsed/>
    <w:rsid w:val="002A48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481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30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849</Words>
  <Characters>4928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cristian.radu@brct</dc:creator>
  <cp:keywords/>
  <dc:description/>
  <cp:lastModifiedBy>Marius Tataru</cp:lastModifiedBy>
  <cp:revision>4</cp:revision>
  <dcterms:created xsi:type="dcterms:W3CDTF">2021-05-04T11:27:00Z</dcterms:created>
  <dcterms:modified xsi:type="dcterms:W3CDTF">2021-05-27T06:14:00Z</dcterms:modified>
</cp:coreProperties>
</file>